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hint="eastAsia"/>
          <w:sz w:val="24"/>
          <w:highlight w:val="none"/>
        </w:rPr>
      </w:pPr>
    </w:p>
    <w:p>
      <w:pPr>
        <w:spacing w:line="360" w:lineRule="auto"/>
        <w:jc w:val="right"/>
        <w:rPr>
          <w:rFonts w:hint="eastAsia"/>
          <w:sz w:val="24"/>
          <w:highlight w:val="none"/>
        </w:rPr>
      </w:pPr>
    </w:p>
    <w:p>
      <w:pPr>
        <w:spacing w:line="360" w:lineRule="auto"/>
        <w:jc w:val="right"/>
        <w:rPr>
          <w:rFonts w:hint="eastAsia"/>
          <w:sz w:val="24"/>
          <w:highlight w:val="none"/>
        </w:rPr>
      </w:pPr>
    </w:p>
    <w:p>
      <w:pPr>
        <w:spacing w:line="360" w:lineRule="auto"/>
        <w:jc w:val="right"/>
        <w:rPr>
          <w:highlight w:val="none"/>
        </w:rPr>
      </w:pPr>
      <w:r>
        <w:rPr>
          <w:rFonts w:hint="eastAsia"/>
          <w:sz w:val="24"/>
          <w:highlight w:val="none"/>
        </w:rPr>
        <w:t>合同编号：</w:t>
      </w:r>
      <w:r>
        <w:rPr>
          <w:rFonts w:hint="eastAsia" w:ascii="宋体" w:hAnsi="宋体"/>
          <w:sz w:val="24"/>
          <w:highlight w:val="none"/>
        </w:rPr>
        <w:t>常商银</w:t>
      </w:r>
      <w:r>
        <w:rPr>
          <w:rFonts w:hint="eastAsia" w:ascii="宋体" w:hAnsi="宋体"/>
          <w:sz w:val="24"/>
          <w:highlight w:val="none"/>
          <w:u w:val="single"/>
        </w:rPr>
        <w:t xml:space="preserve">     </w:t>
      </w:r>
      <w:r>
        <w:rPr>
          <w:rFonts w:hint="eastAsia" w:ascii="宋体" w:hAnsi="宋体"/>
          <w:sz w:val="24"/>
          <w:highlight w:val="none"/>
        </w:rPr>
        <w:t>字</w:t>
      </w:r>
      <w:r>
        <w:rPr>
          <w:rFonts w:hint="eastAsia" w:ascii="宋体" w:hAnsi="宋体"/>
          <w:sz w:val="24"/>
          <w:highlight w:val="none"/>
          <w:u w:val="single"/>
        </w:rPr>
        <w:t xml:space="preserve">     </w:t>
      </w:r>
      <w:r>
        <w:rPr>
          <w:rFonts w:hint="eastAsia" w:ascii="宋体" w:hAnsi="宋体"/>
          <w:sz w:val="24"/>
          <w:highlight w:val="none"/>
        </w:rPr>
        <w:t>第</w:t>
      </w:r>
      <w:r>
        <w:rPr>
          <w:rFonts w:hint="eastAsia" w:ascii="宋体" w:hAnsi="宋体"/>
          <w:sz w:val="24"/>
          <w:highlight w:val="none"/>
          <w:u w:val="single"/>
        </w:rPr>
        <w:t xml:space="preserve">   </w:t>
      </w:r>
      <w:r>
        <w:rPr>
          <w:rFonts w:hint="eastAsia" w:ascii="宋体" w:hAnsi="宋体"/>
          <w:sz w:val="24"/>
          <w:highlight w:val="none"/>
        </w:rPr>
        <w:t>号</w:t>
      </w:r>
    </w:p>
    <w:p>
      <w:pPr>
        <w:spacing w:line="360" w:lineRule="auto"/>
        <w:rPr>
          <w:rFonts w:hint="eastAsia"/>
          <w:highlight w:val="none"/>
        </w:rPr>
      </w:pPr>
    </w:p>
    <w:p>
      <w:pPr>
        <w:spacing w:line="360" w:lineRule="auto"/>
        <w:rPr>
          <w:rFonts w:hint="eastAsia"/>
          <w:highlight w:val="none"/>
        </w:rPr>
      </w:pPr>
    </w:p>
    <w:p>
      <w:pPr>
        <w:spacing w:line="360" w:lineRule="auto"/>
        <w:rPr>
          <w:highlight w:val="none"/>
        </w:rPr>
      </w:pPr>
    </w:p>
    <w:p>
      <w:pPr>
        <w:spacing w:line="360" w:lineRule="auto"/>
        <w:rPr>
          <w:highlight w:val="none"/>
        </w:rPr>
      </w:pPr>
    </w:p>
    <w:p>
      <w:pPr>
        <w:spacing w:line="360" w:lineRule="auto"/>
        <w:rPr>
          <w:highlight w:val="none"/>
        </w:rPr>
      </w:pPr>
    </w:p>
    <w:p>
      <w:pPr>
        <w:spacing w:line="360" w:lineRule="auto"/>
        <w:rPr>
          <w:highlight w:val="none"/>
        </w:rPr>
      </w:pPr>
    </w:p>
    <w:p>
      <w:pPr>
        <w:spacing w:line="360" w:lineRule="auto"/>
        <w:rPr>
          <w:highlight w:val="none"/>
        </w:rPr>
      </w:pPr>
    </w:p>
    <w:p>
      <w:pPr>
        <w:spacing w:line="360" w:lineRule="auto"/>
        <w:rPr>
          <w:highlight w:val="none"/>
        </w:rPr>
      </w:pPr>
    </w:p>
    <w:p>
      <w:pPr>
        <w:spacing w:line="360" w:lineRule="auto"/>
        <w:rPr>
          <w:highlight w:val="none"/>
        </w:rPr>
      </w:pPr>
    </w:p>
    <w:p>
      <w:pPr>
        <w:spacing w:line="360" w:lineRule="auto"/>
        <w:rPr>
          <w:highlight w:val="none"/>
        </w:rPr>
      </w:pPr>
    </w:p>
    <w:p>
      <w:pPr>
        <w:spacing w:line="360" w:lineRule="auto"/>
        <w:ind w:right="-17" w:rightChars="-8"/>
        <w:jc w:val="center"/>
        <w:rPr>
          <w:rFonts w:hint="eastAsia" w:eastAsia="黑体"/>
          <w:sz w:val="44"/>
          <w:szCs w:val="44"/>
          <w:highlight w:val="none"/>
        </w:rPr>
      </w:pPr>
      <w:r>
        <w:rPr>
          <w:rFonts w:hint="eastAsia" w:eastAsia="黑体"/>
          <w:sz w:val="44"/>
          <w:szCs w:val="44"/>
          <w:highlight w:val="none"/>
        </w:rPr>
        <w:t>常熟农商银行</w:t>
      </w:r>
    </w:p>
    <w:p>
      <w:pPr>
        <w:spacing w:line="360" w:lineRule="auto"/>
        <w:ind w:right="-17" w:rightChars="-8"/>
        <w:jc w:val="center"/>
        <w:rPr>
          <w:rFonts w:hint="eastAsia" w:eastAsia="黑体"/>
          <w:sz w:val="44"/>
          <w:szCs w:val="44"/>
          <w:highlight w:val="none"/>
        </w:rPr>
      </w:pPr>
      <w:r>
        <w:rPr>
          <w:rFonts w:hint="eastAsia" w:ascii="黑体" w:hAnsi="黑体" w:eastAsia="黑体" w:cs="黑体"/>
          <w:sz w:val="44"/>
          <w:szCs w:val="44"/>
          <w:highlight w:val="none"/>
        </w:rPr>
        <w:fldChar w:fldCharType="begin">
          <w:ffData>
            <w:name w:val="Text1"/>
            <w:enabled/>
            <w:calcOnExit w:val="0"/>
            <w:textInput/>
          </w:ffData>
        </w:fldChar>
      </w:r>
      <w:bookmarkStart w:id="0" w:name="Text1"/>
      <w:r>
        <w:rPr>
          <w:rFonts w:hint="eastAsia" w:ascii="黑体" w:hAnsi="黑体" w:eastAsia="黑体" w:cs="黑体"/>
          <w:sz w:val="44"/>
          <w:szCs w:val="44"/>
          <w:highlight w:val="none"/>
        </w:rPr>
        <w:instrText xml:space="preserve">FORMTEXT</w:instrText>
      </w:r>
      <w:r>
        <w:rPr>
          <w:rFonts w:hint="eastAsia" w:ascii="黑体" w:hAnsi="黑体" w:eastAsia="黑体" w:cs="黑体"/>
          <w:sz w:val="44"/>
          <w:szCs w:val="44"/>
          <w:highlight w:val="none"/>
        </w:rPr>
        <w:fldChar w:fldCharType="separate"/>
      </w:r>
      <w:r>
        <w:rPr>
          <w:rFonts w:hint="eastAsia" w:ascii="黑体" w:hAnsi="黑体" w:eastAsia="黑体" w:cs="黑体"/>
          <w:sz w:val="44"/>
          <w:szCs w:val="44"/>
          <w:highlight w:val="none"/>
          <w:lang w:val="en-US"/>
        </w:rPr>
        <w:t>     </w:t>
      </w:r>
      <w:r>
        <w:rPr>
          <w:rFonts w:hint="eastAsia" w:ascii="黑体" w:hAnsi="黑体" w:eastAsia="黑体" w:cs="黑体"/>
          <w:sz w:val="44"/>
          <w:szCs w:val="44"/>
          <w:highlight w:val="none"/>
        </w:rPr>
        <w:fldChar w:fldCharType="end"/>
      </w:r>
      <w:bookmarkEnd w:id="0"/>
    </w:p>
    <w:p>
      <w:pPr>
        <w:spacing w:line="360" w:lineRule="auto"/>
        <w:ind w:right="-17" w:rightChars="-8"/>
        <w:jc w:val="center"/>
        <w:rPr>
          <w:rFonts w:eastAsia="黑体"/>
          <w:sz w:val="44"/>
          <w:szCs w:val="44"/>
          <w:highlight w:val="none"/>
        </w:rPr>
      </w:pPr>
      <w:r>
        <w:rPr>
          <w:rFonts w:hint="eastAsia" w:eastAsia="黑体"/>
          <w:sz w:val="44"/>
          <w:szCs w:val="44"/>
          <w:highlight w:val="none"/>
        </w:rPr>
        <w:t>咨询服务合同</w:t>
      </w:r>
    </w:p>
    <w:p>
      <w:pPr>
        <w:spacing w:line="360" w:lineRule="auto"/>
        <w:jc w:val="center"/>
        <w:rPr>
          <w:rFonts w:eastAsia="黑体"/>
          <w:sz w:val="44"/>
          <w:szCs w:val="44"/>
          <w:highlight w:val="none"/>
        </w:rPr>
      </w:pPr>
    </w:p>
    <w:p>
      <w:pPr>
        <w:spacing w:line="360" w:lineRule="auto"/>
        <w:ind w:right="-17" w:rightChars="-8"/>
        <w:jc w:val="center"/>
        <w:rPr>
          <w:rFonts w:eastAsia="黑体"/>
          <w:sz w:val="30"/>
          <w:szCs w:val="30"/>
          <w:highlight w:val="none"/>
        </w:rPr>
      </w:pPr>
    </w:p>
    <w:p>
      <w:pPr>
        <w:spacing w:line="360" w:lineRule="auto"/>
        <w:ind w:right="-17" w:rightChars="-8"/>
        <w:jc w:val="center"/>
        <w:rPr>
          <w:rFonts w:eastAsia="黑体"/>
          <w:sz w:val="48"/>
          <w:szCs w:val="48"/>
          <w:highlight w:val="none"/>
        </w:rPr>
      </w:pPr>
    </w:p>
    <w:p>
      <w:pPr>
        <w:spacing w:line="360" w:lineRule="auto"/>
        <w:rPr>
          <w:highlight w:val="none"/>
        </w:rPr>
      </w:pPr>
    </w:p>
    <w:p>
      <w:pPr>
        <w:spacing w:line="360" w:lineRule="auto"/>
        <w:rPr>
          <w:highlight w:val="none"/>
        </w:rPr>
      </w:pPr>
    </w:p>
    <w:p>
      <w:pPr>
        <w:spacing w:line="360" w:lineRule="auto"/>
        <w:rPr>
          <w:highlight w:val="none"/>
        </w:rPr>
      </w:pPr>
    </w:p>
    <w:p>
      <w:pPr>
        <w:spacing w:line="360" w:lineRule="auto"/>
        <w:jc w:val="center"/>
        <w:rPr>
          <w:sz w:val="32"/>
          <w:szCs w:val="32"/>
          <w:highlight w:val="none"/>
        </w:rPr>
      </w:pPr>
      <w:r>
        <w:rPr>
          <w:rFonts w:hint="eastAsia"/>
          <w:sz w:val="32"/>
          <w:szCs w:val="32"/>
          <w:highlight w:val="none"/>
        </w:rPr>
        <w:t>江苏常熟农村商业银行股份有限公司</w:t>
      </w:r>
    </w:p>
    <w:p>
      <w:pPr>
        <w:spacing w:line="360" w:lineRule="auto"/>
        <w:jc w:val="center"/>
        <w:rPr>
          <w:rFonts w:ascii="仿宋_GB2312" w:hAnsi="宋体" w:eastAsia="仿宋_GB2312"/>
          <w:b/>
          <w:sz w:val="30"/>
          <w:szCs w:val="30"/>
          <w:highlight w:val="none"/>
        </w:rPr>
      </w:pPr>
      <w:bookmarkStart w:id="1" w:name="Text2"/>
      <w:r>
        <w:rPr>
          <w:rFonts w:hint="eastAsia" w:ascii="宋体" w:hAnsi="宋体" w:eastAsia="宋体" w:cs="宋体"/>
          <w:b w:val="0"/>
          <w:bCs/>
          <w:sz w:val="32"/>
          <w:szCs w:val="32"/>
          <w:highlight w:val="none"/>
        </w:rPr>
        <w:fldChar w:fldCharType="begin">
          <w:ffData>
            <w:name w:val="Text2"/>
            <w:enabled/>
            <w:calcOnExit w:val="0"/>
            <w:textInput/>
          </w:ffData>
        </w:fldChar>
      </w:r>
      <w:r>
        <w:rPr>
          <w:rFonts w:hint="eastAsia" w:ascii="宋体" w:hAnsi="宋体" w:eastAsia="宋体" w:cs="宋体"/>
          <w:b w:val="0"/>
          <w:bCs/>
          <w:sz w:val="32"/>
          <w:szCs w:val="32"/>
          <w:highlight w:val="none"/>
        </w:rPr>
        <w:instrText xml:space="preserve">FORMTEXT</w:instrText>
      </w:r>
      <w:r>
        <w:rPr>
          <w:rFonts w:hint="eastAsia" w:ascii="宋体" w:hAnsi="宋体" w:eastAsia="宋体" w:cs="宋体"/>
          <w:b w:val="0"/>
          <w:bCs/>
          <w:sz w:val="32"/>
          <w:szCs w:val="32"/>
          <w:highlight w:val="none"/>
        </w:rPr>
        <w:fldChar w:fldCharType="separate"/>
      </w:r>
      <w:r>
        <w:rPr>
          <w:rFonts w:hint="eastAsia" w:ascii="宋体" w:hAnsi="宋体" w:eastAsia="宋体" w:cs="宋体"/>
          <w:b w:val="0"/>
          <w:bCs/>
          <w:sz w:val="32"/>
          <w:szCs w:val="32"/>
          <w:highlight w:val="none"/>
          <w:lang w:val="en-US"/>
        </w:rPr>
        <w:t>   </w:t>
      </w:r>
      <w:r>
        <w:rPr>
          <w:rFonts w:hint="eastAsia" w:ascii="宋体" w:hAnsi="宋体" w:cs="宋体"/>
          <w:b w:val="0"/>
          <w:bCs/>
          <w:sz w:val="32"/>
          <w:szCs w:val="32"/>
          <w:highlight w:val="none"/>
          <w:lang w:val="en-US" w:eastAsia="zh-CN"/>
        </w:rPr>
        <w:t xml:space="preserve"> </w:t>
      </w:r>
      <w:r>
        <w:rPr>
          <w:rFonts w:hint="eastAsia" w:ascii="宋体" w:hAnsi="宋体" w:eastAsia="宋体" w:cs="宋体"/>
          <w:b w:val="0"/>
          <w:bCs/>
          <w:sz w:val="32"/>
          <w:szCs w:val="32"/>
          <w:highlight w:val="none"/>
          <w:lang w:val="en-US"/>
        </w:rPr>
        <w:t>  </w:t>
      </w:r>
      <w:r>
        <w:rPr>
          <w:rFonts w:hint="eastAsia" w:ascii="宋体" w:hAnsi="宋体" w:eastAsia="宋体" w:cs="宋体"/>
          <w:b w:val="0"/>
          <w:bCs/>
          <w:sz w:val="32"/>
          <w:szCs w:val="32"/>
          <w:highlight w:val="none"/>
        </w:rPr>
        <w:fldChar w:fldCharType="end"/>
      </w:r>
      <w:bookmarkEnd w:id="1"/>
    </w:p>
    <w:p>
      <w:pPr>
        <w:spacing w:line="360" w:lineRule="auto"/>
        <w:jc w:val="center"/>
        <w:rPr>
          <w:rFonts w:ascii="仿宋_GB2312" w:hAnsi="宋体" w:eastAsia="仿宋_GB2312"/>
          <w:b/>
          <w:sz w:val="30"/>
          <w:szCs w:val="30"/>
          <w:highlight w:val="none"/>
        </w:rPr>
      </w:pPr>
    </w:p>
    <w:p>
      <w:pPr>
        <w:spacing w:line="360" w:lineRule="auto"/>
        <w:jc w:val="center"/>
        <w:rPr>
          <w:rFonts w:ascii="仿宋_GB2312" w:hAnsi="宋体" w:eastAsia="仿宋_GB2312"/>
          <w:b/>
          <w:sz w:val="30"/>
          <w:szCs w:val="30"/>
          <w:highlight w:val="none"/>
        </w:rPr>
      </w:pPr>
    </w:p>
    <w:p>
      <w:pPr>
        <w:spacing w:line="360" w:lineRule="auto"/>
        <w:jc w:val="center"/>
        <w:rPr>
          <w:rFonts w:ascii="仿宋_GB2312" w:hAnsi="宋体" w:eastAsia="仿宋_GB2312"/>
          <w:b/>
          <w:sz w:val="30"/>
          <w:szCs w:val="30"/>
          <w:highlight w:val="none"/>
        </w:rPr>
      </w:pPr>
    </w:p>
    <w:p>
      <w:pPr>
        <w:spacing w:line="360" w:lineRule="auto"/>
        <w:jc w:val="center"/>
        <w:rPr>
          <w:rFonts w:ascii="仿宋_GB2312" w:hAnsi="宋体" w:eastAsia="仿宋_GB2312"/>
          <w:b/>
          <w:sz w:val="30"/>
          <w:szCs w:val="30"/>
          <w:highlight w:val="none"/>
        </w:rPr>
      </w:pPr>
    </w:p>
    <w:p>
      <w:pPr>
        <w:spacing w:line="360" w:lineRule="auto"/>
        <w:jc w:val="center"/>
        <w:rPr>
          <w:sz w:val="32"/>
          <w:szCs w:val="32"/>
          <w:highlight w:val="none"/>
        </w:rPr>
      </w:pPr>
      <w:r>
        <w:rPr>
          <w:rFonts w:hint="eastAsia" w:ascii="宋体" w:hAnsi="宋体"/>
          <w:b/>
          <w:sz w:val="24"/>
          <w:highlight w:val="none"/>
        </w:rPr>
        <w:t>目   录</w:t>
      </w:r>
    </w:p>
    <w:p>
      <w:pPr>
        <w:spacing w:line="360" w:lineRule="auto"/>
        <w:jc w:val="center"/>
        <w:rPr>
          <w:rFonts w:ascii="宋体" w:hAnsi="宋体"/>
          <w:b/>
          <w:sz w:val="24"/>
          <w:highlight w:val="none"/>
        </w:rPr>
      </w:pPr>
    </w:p>
    <w:p>
      <w:pPr>
        <w:pStyle w:val="7"/>
        <w:keepNext w:val="0"/>
        <w:keepLines w:val="0"/>
        <w:pageBreakBefore w:val="0"/>
        <w:widowControl w:val="0"/>
        <w:tabs>
          <w:tab w:val="right" w:leader="dot" w:pos="9446"/>
        </w:tabs>
        <w:kinsoku/>
        <w:wordWrap/>
        <w:overflowPunct/>
        <w:topLinePunct w:val="0"/>
        <w:autoSpaceDE/>
        <w:autoSpaceDN/>
        <w:bidi w:val="0"/>
        <w:adjustRightInd/>
        <w:snapToGrid/>
        <w:spacing w:line="360" w:lineRule="auto"/>
        <w:textAlignment w:val="auto"/>
        <w:rPr>
          <w:highlight w:val="none"/>
        </w:rPr>
      </w:pPr>
      <w:r>
        <w:rPr>
          <w:rFonts w:hint="eastAsia" w:ascii="宋体" w:hAnsi="宋体"/>
          <w:szCs w:val="21"/>
          <w:highlight w:val="none"/>
        </w:rPr>
        <w:fldChar w:fldCharType="begin"/>
      </w:r>
      <w:r>
        <w:rPr>
          <w:rFonts w:hint="eastAsia" w:ascii="宋体" w:hAnsi="宋体"/>
          <w:szCs w:val="21"/>
          <w:highlight w:val="none"/>
        </w:rPr>
        <w:instrText xml:space="preserve"> TOC \o "1-3" \h \z \u </w:instrText>
      </w:r>
      <w:r>
        <w:rPr>
          <w:rFonts w:hint="eastAsia" w:ascii="宋体" w:hAnsi="宋体"/>
          <w:szCs w:val="21"/>
          <w:highlight w:val="none"/>
        </w:rPr>
        <w:fldChar w:fldCharType="separate"/>
      </w:r>
      <w:r>
        <w:rPr>
          <w:rFonts w:hint="eastAsia" w:ascii="宋体" w:hAnsi="宋体"/>
          <w:szCs w:val="21"/>
          <w:highlight w:val="none"/>
        </w:rPr>
        <w:fldChar w:fldCharType="begin"/>
      </w:r>
      <w:r>
        <w:rPr>
          <w:rFonts w:hint="eastAsia" w:ascii="宋体" w:hAnsi="宋体"/>
          <w:szCs w:val="21"/>
          <w:highlight w:val="none"/>
        </w:rPr>
        <w:instrText xml:space="preserve"> HYPERLINK \l _Toc18164 </w:instrText>
      </w:r>
      <w:r>
        <w:rPr>
          <w:rFonts w:hint="eastAsia" w:ascii="宋体" w:hAnsi="宋体"/>
          <w:szCs w:val="21"/>
          <w:highlight w:val="none"/>
        </w:rPr>
        <w:fldChar w:fldCharType="separate"/>
      </w:r>
      <w:r>
        <w:rPr>
          <w:rFonts w:hint="eastAsia" w:ascii="宋体" w:hAnsi="宋体" w:eastAsia="宋体"/>
          <w:szCs w:val="21"/>
          <w:highlight w:val="none"/>
        </w:rPr>
        <w:t>第一条 项目的内容和要求</w:t>
      </w:r>
      <w:r>
        <w:rPr>
          <w:highlight w:val="none"/>
        </w:rPr>
        <w:tab/>
      </w:r>
      <w:r>
        <w:rPr>
          <w:highlight w:val="none"/>
        </w:rPr>
        <w:fldChar w:fldCharType="begin"/>
      </w:r>
      <w:r>
        <w:rPr>
          <w:highlight w:val="none"/>
        </w:rPr>
        <w:instrText xml:space="preserve"> PAGEREF _Toc18164 \h </w:instrText>
      </w:r>
      <w:r>
        <w:rPr>
          <w:highlight w:val="none"/>
        </w:rPr>
        <w:fldChar w:fldCharType="separate"/>
      </w:r>
      <w:r>
        <w:rPr>
          <w:highlight w:val="none"/>
        </w:rPr>
        <w:t>3</w:t>
      </w:r>
      <w:r>
        <w:rPr>
          <w:highlight w:val="none"/>
        </w:rPr>
        <w:fldChar w:fldCharType="end"/>
      </w:r>
      <w:r>
        <w:rPr>
          <w:rFonts w:hint="eastAsia" w:ascii="宋体" w:hAnsi="宋体"/>
          <w:szCs w:val="21"/>
          <w:highlight w:val="none"/>
        </w:rPr>
        <w:fldChar w:fldCharType="end"/>
      </w:r>
    </w:p>
    <w:p>
      <w:pPr>
        <w:pStyle w:val="7"/>
        <w:keepNext w:val="0"/>
        <w:keepLines w:val="0"/>
        <w:pageBreakBefore w:val="0"/>
        <w:widowControl w:val="0"/>
        <w:tabs>
          <w:tab w:val="right" w:leader="dot" w:pos="9446"/>
        </w:tabs>
        <w:kinsoku/>
        <w:wordWrap/>
        <w:overflowPunct/>
        <w:topLinePunct w:val="0"/>
        <w:autoSpaceDE/>
        <w:autoSpaceDN/>
        <w:bidi w:val="0"/>
        <w:adjustRightInd/>
        <w:snapToGrid/>
        <w:spacing w:line="360" w:lineRule="auto"/>
        <w:textAlignment w:val="auto"/>
        <w:rPr>
          <w:highlight w:val="none"/>
        </w:rPr>
      </w:pPr>
      <w:r>
        <w:rPr>
          <w:rFonts w:hint="eastAsia" w:ascii="宋体" w:hAnsi="宋体"/>
          <w:szCs w:val="21"/>
          <w:highlight w:val="none"/>
        </w:rPr>
        <w:fldChar w:fldCharType="begin"/>
      </w:r>
      <w:r>
        <w:rPr>
          <w:rFonts w:hint="eastAsia" w:ascii="宋体" w:hAnsi="宋体"/>
          <w:szCs w:val="21"/>
          <w:highlight w:val="none"/>
        </w:rPr>
        <w:instrText xml:space="preserve"> HYPERLINK \l _Toc23358 </w:instrText>
      </w:r>
      <w:r>
        <w:rPr>
          <w:rFonts w:hint="eastAsia" w:ascii="宋体" w:hAnsi="宋体"/>
          <w:szCs w:val="21"/>
          <w:highlight w:val="none"/>
        </w:rPr>
        <w:fldChar w:fldCharType="separate"/>
      </w:r>
      <w:r>
        <w:rPr>
          <w:rFonts w:hint="eastAsia" w:ascii="宋体" w:hAnsi="宋体" w:eastAsia="宋体"/>
          <w:szCs w:val="21"/>
          <w:highlight w:val="none"/>
        </w:rPr>
        <w:t>第二条 项目的验收</w:t>
      </w:r>
      <w:r>
        <w:rPr>
          <w:highlight w:val="none"/>
        </w:rPr>
        <w:tab/>
      </w:r>
      <w:r>
        <w:rPr>
          <w:highlight w:val="none"/>
        </w:rPr>
        <w:fldChar w:fldCharType="begin"/>
      </w:r>
      <w:r>
        <w:rPr>
          <w:highlight w:val="none"/>
        </w:rPr>
        <w:instrText xml:space="preserve"> PAGEREF _Toc23358 \h </w:instrText>
      </w:r>
      <w:r>
        <w:rPr>
          <w:highlight w:val="none"/>
        </w:rPr>
        <w:fldChar w:fldCharType="separate"/>
      </w:r>
      <w:r>
        <w:rPr>
          <w:highlight w:val="none"/>
        </w:rPr>
        <w:t>3</w:t>
      </w:r>
      <w:r>
        <w:rPr>
          <w:highlight w:val="none"/>
        </w:rPr>
        <w:fldChar w:fldCharType="end"/>
      </w:r>
      <w:r>
        <w:rPr>
          <w:rFonts w:hint="eastAsia" w:ascii="宋体" w:hAnsi="宋体"/>
          <w:szCs w:val="21"/>
          <w:highlight w:val="none"/>
        </w:rPr>
        <w:fldChar w:fldCharType="end"/>
      </w:r>
    </w:p>
    <w:p>
      <w:pPr>
        <w:pStyle w:val="7"/>
        <w:keepNext w:val="0"/>
        <w:keepLines w:val="0"/>
        <w:pageBreakBefore w:val="0"/>
        <w:widowControl w:val="0"/>
        <w:tabs>
          <w:tab w:val="right" w:leader="dot" w:pos="9446"/>
        </w:tabs>
        <w:kinsoku/>
        <w:wordWrap/>
        <w:overflowPunct/>
        <w:topLinePunct w:val="0"/>
        <w:autoSpaceDE/>
        <w:autoSpaceDN/>
        <w:bidi w:val="0"/>
        <w:adjustRightInd/>
        <w:snapToGrid/>
        <w:spacing w:line="360" w:lineRule="auto"/>
        <w:textAlignment w:val="auto"/>
        <w:rPr>
          <w:highlight w:val="none"/>
        </w:rPr>
      </w:pPr>
      <w:r>
        <w:rPr>
          <w:rFonts w:hint="eastAsia" w:ascii="宋体" w:hAnsi="宋体"/>
          <w:szCs w:val="21"/>
          <w:highlight w:val="none"/>
        </w:rPr>
        <w:fldChar w:fldCharType="begin"/>
      </w:r>
      <w:r>
        <w:rPr>
          <w:rFonts w:hint="eastAsia" w:ascii="宋体" w:hAnsi="宋体"/>
          <w:szCs w:val="21"/>
          <w:highlight w:val="none"/>
        </w:rPr>
        <w:instrText xml:space="preserve"> HYPERLINK \l _Toc1681 </w:instrText>
      </w:r>
      <w:r>
        <w:rPr>
          <w:rFonts w:hint="eastAsia" w:ascii="宋体" w:hAnsi="宋体"/>
          <w:szCs w:val="21"/>
          <w:highlight w:val="none"/>
        </w:rPr>
        <w:fldChar w:fldCharType="separate"/>
      </w:r>
      <w:r>
        <w:rPr>
          <w:rFonts w:hint="eastAsia" w:ascii="宋体" w:hAnsi="宋体" w:eastAsia="宋体"/>
          <w:szCs w:val="21"/>
          <w:highlight w:val="none"/>
        </w:rPr>
        <w:t>第三条 项目的交付</w:t>
      </w:r>
      <w:r>
        <w:rPr>
          <w:highlight w:val="none"/>
        </w:rPr>
        <w:tab/>
      </w:r>
      <w:r>
        <w:rPr>
          <w:highlight w:val="none"/>
        </w:rPr>
        <w:fldChar w:fldCharType="begin"/>
      </w:r>
      <w:r>
        <w:rPr>
          <w:highlight w:val="none"/>
        </w:rPr>
        <w:instrText xml:space="preserve"> PAGEREF _Toc1681 \h </w:instrText>
      </w:r>
      <w:r>
        <w:rPr>
          <w:highlight w:val="none"/>
        </w:rPr>
        <w:fldChar w:fldCharType="separate"/>
      </w:r>
      <w:r>
        <w:rPr>
          <w:highlight w:val="none"/>
        </w:rPr>
        <w:t>3</w:t>
      </w:r>
      <w:r>
        <w:rPr>
          <w:highlight w:val="none"/>
        </w:rPr>
        <w:fldChar w:fldCharType="end"/>
      </w:r>
      <w:r>
        <w:rPr>
          <w:rFonts w:hint="eastAsia" w:ascii="宋体" w:hAnsi="宋体"/>
          <w:szCs w:val="21"/>
          <w:highlight w:val="none"/>
        </w:rPr>
        <w:fldChar w:fldCharType="end"/>
      </w:r>
    </w:p>
    <w:p>
      <w:pPr>
        <w:pStyle w:val="7"/>
        <w:keepNext w:val="0"/>
        <w:keepLines w:val="0"/>
        <w:pageBreakBefore w:val="0"/>
        <w:widowControl w:val="0"/>
        <w:tabs>
          <w:tab w:val="right" w:leader="dot" w:pos="9446"/>
        </w:tabs>
        <w:kinsoku/>
        <w:wordWrap/>
        <w:overflowPunct/>
        <w:topLinePunct w:val="0"/>
        <w:autoSpaceDE/>
        <w:autoSpaceDN/>
        <w:bidi w:val="0"/>
        <w:adjustRightInd/>
        <w:snapToGrid/>
        <w:spacing w:line="360" w:lineRule="auto"/>
        <w:textAlignment w:val="auto"/>
        <w:rPr>
          <w:highlight w:val="none"/>
        </w:rPr>
      </w:pPr>
      <w:r>
        <w:rPr>
          <w:rFonts w:hint="eastAsia" w:ascii="宋体" w:hAnsi="宋体"/>
          <w:szCs w:val="21"/>
          <w:highlight w:val="none"/>
        </w:rPr>
        <w:fldChar w:fldCharType="begin"/>
      </w:r>
      <w:r>
        <w:rPr>
          <w:rFonts w:hint="eastAsia" w:ascii="宋体" w:hAnsi="宋体"/>
          <w:szCs w:val="21"/>
          <w:highlight w:val="none"/>
        </w:rPr>
        <w:instrText xml:space="preserve"> HYPERLINK \l _Toc17884 </w:instrText>
      </w:r>
      <w:r>
        <w:rPr>
          <w:rFonts w:hint="eastAsia" w:ascii="宋体" w:hAnsi="宋体"/>
          <w:szCs w:val="21"/>
          <w:highlight w:val="none"/>
        </w:rPr>
        <w:fldChar w:fldCharType="separate"/>
      </w:r>
      <w:r>
        <w:rPr>
          <w:rFonts w:hint="eastAsia" w:ascii="宋体" w:hAnsi="宋体"/>
          <w:bCs/>
          <w:szCs w:val="21"/>
          <w:highlight w:val="none"/>
        </w:rPr>
        <w:t xml:space="preserve">第四条 </w:t>
      </w:r>
      <w:r>
        <w:rPr>
          <w:rFonts w:hint="eastAsia" w:ascii="宋体" w:hAnsi="宋体" w:eastAsia="宋体"/>
          <w:bCs/>
          <w:szCs w:val="21"/>
          <w:highlight w:val="none"/>
        </w:rPr>
        <w:t>甲方权利义务</w:t>
      </w:r>
      <w:r>
        <w:rPr>
          <w:highlight w:val="none"/>
        </w:rPr>
        <w:tab/>
      </w:r>
      <w:r>
        <w:rPr>
          <w:highlight w:val="none"/>
        </w:rPr>
        <w:fldChar w:fldCharType="begin"/>
      </w:r>
      <w:r>
        <w:rPr>
          <w:highlight w:val="none"/>
        </w:rPr>
        <w:instrText xml:space="preserve"> PAGEREF _Toc17884 \h </w:instrText>
      </w:r>
      <w:r>
        <w:rPr>
          <w:highlight w:val="none"/>
        </w:rPr>
        <w:fldChar w:fldCharType="separate"/>
      </w:r>
      <w:r>
        <w:rPr>
          <w:highlight w:val="none"/>
        </w:rPr>
        <w:t>4</w:t>
      </w:r>
      <w:r>
        <w:rPr>
          <w:highlight w:val="none"/>
        </w:rPr>
        <w:fldChar w:fldCharType="end"/>
      </w:r>
      <w:r>
        <w:rPr>
          <w:rFonts w:hint="eastAsia" w:ascii="宋体" w:hAnsi="宋体"/>
          <w:szCs w:val="21"/>
          <w:highlight w:val="none"/>
        </w:rPr>
        <w:fldChar w:fldCharType="end"/>
      </w:r>
    </w:p>
    <w:p>
      <w:pPr>
        <w:pStyle w:val="7"/>
        <w:keepNext w:val="0"/>
        <w:keepLines w:val="0"/>
        <w:pageBreakBefore w:val="0"/>
        <w:widowControl w:val="0"/>
        <w:tabs>
          <w:tab w:val="right" w:leader="dot" w:pos="9446"/>
        </w:tabs>
        <w:kinsoku/>
        <w:wordWrap/>
        <w:overflowPunct/>
        <w:topLinePunct w:val="0"/>
        <w:autoSpaceDE/>
        <w:autoSpaceDN/>
        <w:bidi w:val="0"/>
        <w:adjustRightInd/>
        <w:snapToGrid/>
        <w:spacing w:line="360" w:lineRule="auto"/>
        <w:textAlignment w:val="auto"/>
        <w:rPr>
          <w:highlight w:val="none"/>
        </w:rPr>
      </w:pPr>
      <w:r>
        <w:rPr>
          <w:rFonts w:hint="eastAsia" w:ascii="宋体" w:hAnsi="宋体"/>
          <w:szCs w:val="21"/>
          <w:highlight w:val="none"/>
        </w:rPr>
        <w:fldChar w:fldCharType="begin"/>
      </w:r>
      <w:r>
        <w:rPr>
          <w:rFonts w:hint="eastAsia" w:ascii="宋体" w:hAnsi="宋体"/>
          <w:szCs w:val="21"/>
          <w:highlight w:val="none"/>
        </w:rPr>
        <w:instrText xml:space="preserve"> HYPERLINK \l _Toc4449 </w:instrText>
      </w:r>
      <w:r>
        <w:rPr>
          <w:rFonts w:hint="eastAsia" w:ascii="宋体" w:hAnsi="宋体"/>
          <w:szCs w:val="21"/>
          <w:highlight w:val="none"/>
        </w:rPr>
        <w:fldChar w:fldCharType="separate"/>
      </w:r>
      <w:r>
        <w:rPr>
          <w:rFonts w:hint="eastAsia" w:ascii="宋体" w:hAnsi="宋体" w:eastAsia="宋体"/>
          <w:szCs w:val="21"/>
          <w:highlight w:val="none"/>
        </w:rPr>
        <w:t>第五条 乙方权利义务</w:t>
      </w:r>
      <w:r>
        <w:rPr>
          <w:highlight w:val="none"/>
        </w:rPr>
        <w:tab/>
      </w:r>
      <w:r>
        <w:rPr>
          <w:highlight w:val="none"/>
        </w:rPr>
        <w:fldChar w:fldCharType="begin"/>
      </w:r>
      <w:r>
        <w:rPr>
          <w:highlight w:val="none"/>
        </w:rPr>
        <w:instrText xml:space="preserve"> PAGEREF _Toc4449 \h </w:instrText>
      </w:r>
      <w:r>
        <w:rPr>
          <w:highlight w:val="none"/>
        </w:rPr>
        <w:fldChar w:fldCharType="separate"/>
      </w:r>
      <w:r>
        <w:rPr>
          <w:highlight w:val="none"/>
        </w:rPr>
        <w:t>4</w:t>
      </w:r>
      <w:r>
        <w:rPr>
          <w:highlight w:val="none"/>
        </w:rPr>
        <w:fldChar w:fldCharType="end"/>
      </w:r>
      <w:r>
        <w:rPr>
          <w:rFonts w:hint="eastAsia" w:ascii="宋体" w:hAnsi="宋体"/>
          <w:szCs w:val="21"/>
          <w:highlight w:val="none"/>
        </w:rPr>
        <w:fldChar w:fldCharType="end"/>
      </w:r>
    </w:p>
    <w:p>
      <w:pPr>
        <w:pStyle w:val="7"/>
        <w:keepNext w:val="0"/>
        <w:keepLines w:val="0"/>
        <w:pageBreakBefore w:val="0"/>
        <w:widowControl w:val="0"/>
        <w:tabs>
          <w:tab w:val="right" w:leader="dot" w:pos="9446"/>
        </w:tabs>
        <w:kinsoku/>
        <w:wordWrap/>
        <w:overflowPunct/>
        <w:topLinePunct w:val="0"/>
        <w:autoSpaceDE/>
        <w:autoSpaceDN/>
        <w:bidi w:val="0"/>
        <w:adjustRightInd/>
        <w:snapToGrid/>
        <w:spacing w:line="360" w:lineRule="auto"/>
        <w:textAlignment w:val="auto"/>
        <w:rPr>
          <w:highlight w:val="none"/>
        </w:rPr>
      </w:pPr>
      <w:r>
        <w:rPr>
          <w:rFonts w:hint="eastAsia" w:ascii="宋体" w:hAnsi="宋体"/>
          <w:szCs w:val="21"/>
          <w:highlight w:val="none"/>
        </w:rPr>
        <w:fldChar w:fldCharType="begin"/>
      </w:r>
      <w:r>
        <w:rPr>
          <w:rFonts w:hint="eastAsia" w:ascii="宋体" w:hAnsi="宋体"/>
          <w:szCs w:val="21"/>
          <w:highlight w:val="none"/>
        </w:rPr>
        <w:instrText xml:space="preserve"> HYPERLINK \l _Toc31956 </w:instrText>
      </w:r>
      <w:r>
        <w:rPr>
          <w:rFonts w:hint="eastAsia" w:ascii="宋体" w:hAnsi="宋体"/>
          <w:szCs w:val="21"/>
          <w:highlight w:val="none"/>
        </w:rPr>
        <w:fldChar w:fldCharType="separate"/>
      </w:r>
      <w:r>
        <w:rPr>
          <w:rFonts w:hint="eastAsia" w:ascii="宋体" w:hAnsi="宋体" w:eastAsia="宋体"/>
          <w:szCs w:val="21"/>
          <w:highlight w:val="none"/>
        </w:rPr>
        <w:t>第六条 合同金额和支付</w:t>
      </w:r>
      <w:r>
        <w:rPr>
          <w:highlight w:val="none"/>
        </w:rPr>
        <w:tab/>
      </w:r>
      <w:r>
        <w:rPr>
          <w:highlight w:val="none"/>
        </w:rPr>
        <w:fldChar w:fldCharType="begin"/>
      </w:r>
      <w:r>
        <w:rPr>
          <w:highlight w:val="none"/>
        </w:rPr>
        <w:instrText xml:space="preserve"> PAGEREF _Toc31956 \h </w:instrText>
      </w:r>
      <w:r>
        <w:rPr>
          <w:highlight w:val="none"/>
        </w:rPr>
        <w:fldChar w:fldCharType="separate"/>
      </w:r>
      <w:r>
        <w:rPr>
          <w:highlight w:val="none"/>
        </w:rPr>
        <w:t>4</w:t>
      </w:r>
      <w:r>
        <w:rPr>
          <w:highlight w:val="none"/>
        </w:rPr>
        <w:fldChar w:fldCharType="end"/>
      </w:r>
      <w:r>
        <w:rPr>
          <w:rFonts w:hint="eastAsia" w:ascii="宋体" w:hAnsi="宋体"/>
          <w:szCs w:val="21"/>
          <w:highlight w:val="none"/>
        </w:rPr>
        <w:fldChar w:fldCharType="end"/>
      </w:r>
    </w:p>
    <w:p>
      <w:pPr>
        <w:pStyle w:val="7"/>
        <w:keepNext w:val="0"/>
        <w:keepLines w:val="0"/>
        <w:pageBreakBefore w:val="0"/>
        <w:widowControl w:val="0"/>
        <w:tabs>
          <w:tab w:val="right" w:leader="dot" w:pos="9446"/>
        </w:tabs>
        <w:kinsoku/>
        <w:wordWrap/>
        <w:overflowPunct/>
        <w:topLinePunct w:val="0"/>
        <w:autoSpaceDE/>
        <w:autoSpaceDN/>
        <w:bidi w:val="0"/>
        <w:adjustRightInd/>
        <w:snapToGrid/>
        <w:spacing w:line="360" w:lineRule="auto"/>
        <w:textAlignment w:val="auto"/>
        <w:rPr>
          <w:highlight w:val="none"/>
        </w:rPr>
      </w:pPr>
      <w:r>
        <w:rPr>
          <w:rFonts w:hint="eastAsia" w:ascii="宋体" w:hAnsi="宋体"/>
          <w:szCs w:val="21"/>
          <w:highlight w:val="none"/>
        </w:rPr>
        <w:fldChar w:fldCharType="begin"/>
      </w:r>
      <w:r>
        <w:rPr>
          <w:rFonts w:hint="eastAsia" w:ascii="宋体" w:hAnsi="宋体"/>
          <w:szCs w:val="21"/>
          <w:highlight w:val="none"/>
        </w:rPr>
        <w:instrText xml:space="preserve"> HYPERLINK \l _Toc3938 </w:instrText>
      </w:r>
      <w:r>
        <w:rPr>
          <w:rFonts w:hint="eastAsia" w:ascii="宋体" w:hAnsi="宋体"/>
          <w:szCs w:val="21"/>
          <w:highlight w:val="none"/>
        </w:rPr>
        <w:fldChar w:fldCharType="separate"/>
      </w:r>
      <w:r>
        <w:rPr>
          <w:rFonts w:hint="eastAsia" w:ascii="宋体" w:hAnsi="宋体" w:eastAsia="宋体"/>
          <w:szCs w:val="21"/>
          <w:highlight w:val="none"/>
        </w:rPr>
        <w:t>第七条 责任限制</w:t>
      </w:r>
      <w:r>
        <w:rPr>
          <w:highlight w:val="none"/>
        </w:rPr>
        <w:tab/>
      </w:r>
      <w:r>
        <w:rPr>
          <w:highlight w:val="none"/>
        </w:rPr>
        <w:fldChar w:fldCharType="begin"/>
      </w:r>
      <w:r>
        <w:rPr>
          <w:highlight w:val="none"/>
        </w:rPr>
        <w:instrText xml:space="preserve"> PAGEREF _Toc3938 \h </w:instrText>
      </w:r>
      <w:r>
        <w:rPr>
          <w:highlight w:val="none"/>
        </w:rPr>
        <w:fldChar w:fldCharType="separate"/>
      </w:r>
      <w:r>
        <w:rPr>
          <w:highlight w:val="none"/>
        </w:rPr>
        <w:t>6</w:t>
      </w:r>
      <w:r>
        <w:rPr>
          <w:highlight w:val="none"/>
        </w:rPr>
        <w:fldChar w:fldCharType="end"/>
      </w:r>
      <w:r>
        <w:rPr>
          <w:rFonts w:hint="eastAsia" w:ascii="宋体" w:hAnsi="宋体"/>
          <w:szCs w:val="21"/>
          <w:highlight w:val="none"/>
        </w:rPr>
        <w:fldChar w:fldCharType="end"/>
      </w:r>
    </w:p>
    <w:p>
      <w:pPr>
        <w:pStyle w:val="7"/>
        <w:keepNext w:val="0"/>
        <w:keepLines w:val="0"/>
        <w:pageBreakBefore w:val="0"/>
        <w:widowControl w:val="0"/>
        <w:tabs>
          <w:tab w:val="right" w:leader="dot" w:pos="9446"/>
        </w:tabs>
        <w:kinsoku/>
        <w:wordWrap/>
        <w:overflowPunct/>
        <w:topLinePunct w:val="0"/>
        <w:autoSpaceDE/>
        <w:autoSpaceDN/>
        <w:bidi w:val="0"/>
        <w:adjustRightInd/>
        <w:snapToGrid/>
        <w:spacing w:line="360" w:lineRule="auto"/>
        <w:textAlignment w:val="auto"/>
        <w:rPr>
          <w:highlight w:val="none"/>
        </w:rPr>
      </w:pPr>
      <w:r>
        <w:rPr>
          <w:rFonts w:hint="eastAsia" w:ascii="宋体" w:hAnsi="宋体"/>
          <w:szCs w:val="21"/>
          <w:highlight w:val="none"/>
        </w:rPr>
        <w:fldChar w:fldCharType="begin"/>
      </w:r>
      <w:r>
        <w:rPr>
          <w:rFonts w:hint="eastAsia" w:ascii="宋体" w:hAnsi="宋体"/>
          <w:szCs w:val="21"/>
          <w:highlight w:val="none"/>
        </w:rPr>
        <w:instrText xml:space="preserve"> HYPERLINK \l _Toc23604 </w:instrText>
      </w:r>
      <w:r>
        <w:rPr>
          <w:rFonts w:hint="eastAsia" w:ascii="宋体" w:hAnsi="宋体"/>
          <w:szCs w:val="21"/>
          <w:highlight w:val="none"/>
        </w:rPr>
        <w:fldChar w:fldCharType="separate"/>
      </w:r>
      <w:r>
        <w:rPr>
          <w:rFonts w:hint="eastAsia" w:ascii="宋体" w:hAnsi="宋体" w:eastAsia="宋体"/>
          <w:szCs w:val="21"/>
          <w:highlight w:val="none"/>
        </w:rPr>
        <w:t>第八条 技术支持与培训</w:t>
      </w:r>
      <w:r>
        <w:rPr>
          <w:highlight w:val="none"/>
        </w:rPr>
        <w:tab/>
      </w:r>
      <w:r>
        <w:rPr>
          <w:highlight w:val="none"/>
        </w:rPr>
        <w:fldChar w:fldCharType="begin"/>
      </w:r>
      <w:r>
        <w:rPr>
          <w:highlight w:val="none"/>
        </w:rPr>
        <w:instrText xml:space="preserve"> PAGEREF _Toc23604 \h </w:instrText>
      </w:r>
      <w:r>
        <w:rPr>
          <w:highlight w:val="none"/>
        </w:rPr>
        <w:fldChar w:fldCharType="separate"/>
      </w:r>
      <w:r>
        <w:rPr>
          <w:highlight w:val="none"/>
        </w:rPr>
        <w:t>6</w:t>
      </w:r>
      <w:r>
        <w:rPr>
          <w:highlight w:val="none"/>
        </w:rPr>
        <w:fldChar w:fldCharType="end"/>
      </w:r>
      <w:r>
        <w:rPr>
          <w:rFonts w:hint="eastAsia" w:ascii="宋体" w:hAnsi="宋体"/>
          <w:szCs w:val="21"/>
          <w:highlight w:val="none"/>
        </w:rPr>
        <w:fldChar w:fldCharType="end"/>
      </w:r>
    </w:p>
    <w:p>
      <w:pPr>
        <w:pStyle w:val="7"/>
        <w:keepNext w:val="0"/>
        <w:keepLines w:val="0"/>
        <w:pageBreakBefore w:val="0"/>
        <w:widowControl w:val="0"/>
        <w:tabs>
          <w:tab w:val="right" w:leader="dot" w:pos="9446"/>
        </w:tabs>
        <w:kinsoku/>
        <w:wordWrap/>
        <w:overflowPunct/>
        <w:topLinePunct w:val="0"/>
        <w:autoSpaceDE/>
        <w:autoSpaceDN/>
        <w:bidi w:val="0"/>
        <w:adjustRightInd/>
        <w:snapToGrid/>
        <w:spacing w:line="360" w:lineRule="auto"/>
        <w:textAlignment w:val="auto"/>
        <w:rPr>
          <w:highlight w:val="none"/>
        </w:rPr>
      </w:pPr>
      <w:r>
        <w:rPr>
          <w:rFonts w:hint="eastAsia" w:ascii="宋体" w:hAnsi="宋体"/>
          <w:szCs w:val="21"/>
          <w:highlight w:val="none"/>
        </w:rPr>
        <w:fldChar w:fldCharType="begin"/>
      </w:r>
      <w:r>
        <w:rPr>
          <w:rFonts w:hint="eastAsia" w:ascii="宋体" w:hAnsi="宋体"/>
          <w:szCs w:val="21"/>
          <w:highlight w:val="none"/>
        </w:rPr>
        <w:instrText xml:space="preserve"> HYPERLINK \l _Toc7871 </w:instrText>
      </w:r>
      <w:r>
        <w:rPr>
          <w:rFonts w:hint="eastAsia" w:ascii="宋体" w:hAnsi="宋体"/>
          <w:szCs w:val="21"/>
          <w:highlight w:val="none"/>
        </w:rPr>
        <w:fldChar w:fldCharType="separate"/>
      </w:r>
      <w:r>
        <w:rPr>
          <w:rFonts w:hint="eastAsia" w:ascii="宋体" w:hAnsi="宋体" w:eastAsia="宋体"/>
          <w:szCs w:val="21"/>
          <w:highlight w:val="none"/>
        </w:rPr>
        <w:t>第九条 知识产权</w:t>
      </w:r>
      <w:r>
        <w:rPr>
          <w:highlight w:val="none"/>
        </w:rPr>
        <w:tab/>
      </w:r>
      <w:r>
        <w:rPr>
          <w:highlight w:val="none"/>
        </w:rPr>
        <w:fldChar w:fldCharType="begin"/>
      </w:r>
      <w:r>
        <w:rPr>
          <w:highlight w:val="none"/>
        </w:rPr>
        <w:instrText xml:space="preserve"> PAGEREF _Toc7871 \h </w:instrText>
      </w:r>
      <w:r>
        <w:rPr>
          <w:highlight w:val="none"/>
        </w:rPr>
        <w:fldChar w:fldCharType="separate"/>
      </w:r>
      <w:r>
        <w:rPr>
          <w:highlight w:val="none"/>
        </w:rPr>
        <w:t>6</w:t>
      </w:r>
      <w:r>
        <w:rPr>
          <w:highlight w:val="none"/>
        </w:rPr>
        <w:fldChar w:fldCharType="end"/>
      </w:r>
      <w:r>
        <w:rPr>
          <w:rFonts w:hint="eastAsia" w:ascii="宋体" w:hAnsi="宋体"/>
          <w:szCs w:val="21"/>
          <w:highlight w:val="none"/>
        </w:rPr>
        <w:fldChar w:fldCharType="end"/>
      </w:r>
    </w:p>
    <w:p>
      <w:pPr>
        <w:pStyle w:val="7"/>
        <w:keepNext w:val="0"/>
        <w:keepLines w:val="0"/>
        <w:pageBreakBefore w:val="0"/>
        <w:widowControl w:val="0"/>
        <w:tabs>
          <w:tab w:val="right" w:leader="dot" w:pos="9446"/>
        </w:tabs>
        <w:kinsoku/>
        <w:wordWrap/>
        <w:overflowPunct/>
        <w:topLinePunct w:val="0"/>
        <w:autoSpaceDE/>
        <w:autoSpaceDN/>
        <w:bidi w:val="0"/>
        <w:adjustRightInd/>
        <w:snapToGrid/>
        <w:spacing w:line="360" w:lineRule="auto"/>
        <w:textAlignment w:val="auto"/>
        <w:rPr>
          <w:highlight w:val="none"/>
        </w:rPr>
      </w:pPr>
      <w:r>
        <w:rPr>
          <w:rFonts w:hint="eastAsia" w:ascii="宋体" w:hAnsi="宋体"/>
          <w:szCs w:val="21"/>
          <w:highlight w:val="none"/>
        </w:rPr>
        <w:fldChar w:fldCharType="begin"/>
      </w:r>
      <w:r>
        <w:rPr>
          <w:rFonts w:hint="eastAsia" w:ascii="宋体" w:hAnsi="宋体"/>
          <w:szCs w:val="21"/>
          <w:highlight w:val="none"/>
        </w:rPr>
        <w:instrText xml:space="preserve"> HYPERLINK \l _Toc30928 </w:instrText>
      </w:r>
      <w:r>
        <w:rPr>
          <w:rFonts w:hint="eastAsia" w:ascii="宋体" w:hAnsi="宋体"/>
          <w:szCs w:val="21"/>
          <w:highlight w:val="none"/>
        </w:rPr>
        <w:fldChar w:fldCharType="separate"/>
      </w:r>
      <w:r>
        <w:rPr>
          <w:rFonts w:hint="eastAsia" w:ascii="宋体" w:hAnsi="宋体" w:eastAsia="宋体"/>
          <w:szCs w:val="21"/>
          <w:highlight w:val="none"/>
        </w:rPr>
        <w:t>第十条 保密条款</w:t>
      </w:r>
      <w:r>
        <w:rPr>
          <w:highlight w:val="none"/>
        </w:rPr>
        <w:tab/>
      </w:r>
      <w:r>
        <w:rPr>
          <w:highlight w:val="none"/>
        </w:rPr>
        <w:fldChar w:fldCharType="begin"/>
      </w:r>
      <w:r>
        <w:rPr>
          <w:highlight w:val="none"/>
        </w:rPr>
        <w:instrText xml:space="preserve"> PAGEREF _Toc30928 \h </w:instrText>
      </w:r>
      <w:r>
        <w:rPr>
          <w:highlight w:val="none"/>
        </w:rPr>
        <w:fldChar w:fldCharType="separate"/>
      </w:r>
      <w:r>
        <w:rPr>
          <w:highlight w:val="none"/>
        </w:rPr>
        <w:t>6</w:t>
      </w:r>
      <w:r>
        <w:rPr>
          <w:highlight w:val="none"/>
        </w:rPr>
        <w:fldChar w:fldCharType="end"/>
      </w:r>
      <w:r>
        <w:rPr>
          <w:rFonts w:hint="eastAsia" w:ascii="宋体" w:hAnsi="宋体"/>
          <w:szCs w:val="21"/>
          <w:highlight w:val="none"/>
        </w:rPr>
        <w:fldChar w:fldCharType="end"/>
      </w:r>
    </w:p>
    <w:p>
      <w:pPr>
        <w:pStyle w:val="7"/>
        <w:keepNext w:val="0"/>
        <w:keepLines w:val="0"/>
        <w:pageBreakBefore w:val="0"/>
        <w:widowControl w:val="0"/>
        <w:tabs>
          <w:tab w:val="right" w:leader="dot" w:pos="9446"/>
        </w:tabs>
        <w:kinsoku/>
        <w:wordWrap/>
        <w:overflowPunct/>
        <w:topLinePunct w:val="0"/>
        <w:autoSpaceDE/>
        <w:autoSpaceDN/>
        <w:bidi w:val="0"/>
        <w:adjustRightInd/>
        <w:snapToGrid/>
        <w:spacing w:line="360" w:lineRule="auto"/>
        <w:textAlignment w:val="auto"/>
        <w:rPr>
          <w:highlight w:val="none"/>
        </w:rPr>
      </w:pPr>
      <w:r>
        <w:rPr>
          <w:rFonts w:hint="eastAsia" w:ascii="宋体" w:hAnsi="宋体"/>
          <w:szCs w:val="21"/>
          <w:highlight w:val="none"/>
        </w:rPr>
        <w:fldChar w:fldCharType="begin"/>
      </w:r>
      <w:r>
        <w:rPr>
          <w:rFonts w:hint="eastAsia" w:ascii="宋体" w:hAnsi="宋体"/>
          <w:szCs w:val="21"/>
          <w:highlight w:val="none"/>
        </w:rPr>
        <w:instrText xml:space="preserve"> HYPERLINK \l _Toc28535 </w:instrText>
      </w:r>
      <w:r>
        <w:rPr>
          <w:rFonts w:hint="eastAsia" w:ascii="宋体" w:hAnsi="宋体"/>
          <w:szCs w:val="21"/>
          <w:highlight w:val="none"/>
        </w:rPr>
        <w:fldChar w:fldCharType="separate"/>
      </w:r>
      <w:r>
        <w:rPr>
          <w:rFonts w:hint="eastAsia" w:ascii="宋体" w:hAnsi="宋体" w:eastAsia="宋体"/>
          <w:szCs w:val="21"/>
          <w:highlight w:val="none"/>
          <w:lang w:eastAsia="zh-CN"/>
        </w:rPr>
        <w:t>第</w:t>
      </w:r>
      <w:r>
        <w:rPr>
          <w:rFonts w:hint="eastAsia" w:ascii="宋体" w:hAnsi="宋体" w:eastAsia="宋体"/>
          <w:szCs w:val="21"/>
          <w:highlight w:val="none"/>
          <w:lang w:val="en-US" w:eastAsia="zh-CN"/>
        </w:rPr>
        <w:t>十一</w:t>
      </w:r>
      <w:r>
        <w:rPr>
          <w:rFonts w:hint="eastAsia" w:ascii="宋体" w:hAnsi="宋体" w:eastAsia="宋体"/>
          <w:szCs w:val="21"/>
          <w:highlight w:val="none"/>
          <w:lang w:eastAsia="zh-CN"/>
        </w:rPr>
        <w:t>条</w:t>
      </w:r>
      <w:r>
        <w:rPr>
          <w:rFonts w:hint="eastAsia" w:ascii="宋体" w:hAnsi="宋体" w:eastAsia="宋体"/>
          <w:szCs w:val="21"/>
          <w:highlight w:val="none"/>
          <w:lang w:val="en-US" w:eastAsia="zh-CN"/>
        </w:rPr>
        <w:t xml:space="preserve"> </w:t>
      </w:r>
      <w:r>
        <w:rPr>
          <w:rFonts w:hint="eastAsia" w:ascii="宋体" w:hAnsi="宋体" w:eastAsia="宋体"/>
          <w:szCs w:val="21"/>
          <w:highlight w:val="none"/>
        </w:rPr>
        <w:t>履约</w:t>
      </w:r>
      <w:r>
        <w:rPr>
          <w:rFonts w:hint="eastAsia" w:ascii="宋体" w:hAnsi="宋体" w:eastAsia="宋体"/>
          <w:szCs w:val="21"/>
          <w:highlight w:val="none"/>
          <w:lang w:eastAsia="zh-CN"/>
        </w:rPr>
        <w:t>担保</w:t>
      </w:r>
      <w:r>
        <w:rPr>
          <w:highlight w:val="none"/>
        </w:rPr>
        <w:tab/>
      </w:r>
      <w:r>
        <w:rPr>
          <w:highlight w:val="none"/>
        </w:rPr>
        <w:fldChar w:fldCharType="begin"/>
      </w:r>
      <w:r>
        <w:rPr>
          <w:highlight w:val="none"/>
        </w:rPr>
        <w:instrText xml:space="preserve"> PAGEREF _Toc28535 \h </w:instrText>
      </w:r>
      <w:r>
        <w:rPr>
          <w:highlight w:val="none"/>
        </w:rPr>
        <w:fldChar w:fldCharType="separate"/>
      </w:r>
      <w:r>
        <w:rPr>
          <w:highlight w:val="none"/>
        </w:rPr>
        <w:t>6</w:t>
      </w:r>
      <w:r>
        <w:rPr>
          <w:highlight w:val="none"/>
        </w:rPr>
        <w:fldChar w:fldCharType="end"/>
      </w:r>
      <w:r>
        <w:rPr>
          <w:rFonts w:hint="eastAsia" w:ascii="宋体" w:hAnsi="宋体"/>
          <w:szCs w:val="21"/>
          <w:highlight w:val="none"/>
        </w:rPr>
        <w:fldChar w:fldCharType="end"/>
      </w:r>
    </w:p>
    <w:p>
      <w:pPr>
        <w:pStyle w:val="7"/>
        <w:keepNext w:val="0"/>
        <w:keepLines w:val="0"/>
        <w:pageBreakBefore w:val="0"/>
        <w:widowControl w:val="0"/>
        <w:tabs>
          <w:tab w:val="right" w:leader="dot" w:pos="9446"/>
        </w:tabs>
        <w:kinsoku/>
        <w:wordWrap/>
        <w:overflowPunct/>
        <w:topLinePunct w:val="0"/>
        <w:autoSpaceDE/>
        <w:autoSpaceDN/>
        <w:bidi w:val="0"/>
        <w:adjustRightInd/>
        <w:snapToGrid/>
        <w:spacing w:line="360" w:lineRule="auto"/>
        <w:textAlignment w:val="auto"/>
        <w:rPr>
          <w:highlight w:val="none"/>
        </w:rPr>
      </w:pPr>
      <w:r>
        <w:rPr>
          <w:rFonts w:hint="eastAsia" w:ascii="宋体" w:hAnsi="宋体"/>
          <w:szCs w:val="21"/>
          <w:highlight w:val="none"/>
        </w:rPr>
        <w:fldChar w:fldCharType="begin"/>
      </w:r>
      <w:r>
        <w:rPr>
          <w:rFonts w:hint="eastAsia" w:ascii="宋体" w:hAnsi="宋体"/>
          <w:szCs w:val="21"/>
          <w:highlight w:val="none"/>
        </w:rPr>
        <w:instrText xml:space="preserve"> HYPERLINK \l _Toc32544 </w:instrText>
      </w:r>
      <w:r>
        <w:rPr>
          <w:rFonts w:hint="eastAsia" w:ascii="宋体" w:hAnsi="宋体"/>
          <w:szCs w:val="21"/>
          <w:highlight w:val="none"/>
        </w:rPr>
        <w:fldChar w:fldCharType="separate"/>
      </w:r>
      <w:r>
        <w:rPr>
          <w:rFonts w:hint="eastAsia" w:ascii="宋体" w:hAnsi="宋体" w:eastAsia="宋体"/>
          <w:szCs w:val="21"/>
          <w:highlight w:val="none"/>
        </w:rPr>
        <w:t>第十</w:t>
      </w:r>
      <w:r>
        <w:rPr>
          <w:rFonts w:hint="eastAsia" w:ascii="宋体" w:hAnsi="宋体" w:eastAsia="宋体"/>
          <w:szCs w:val="21"/>
          <w:highlight w:val="none"/>
          <w:lang w:val="en-US" w:eastAsia="zh-CN"/>
        </w:rPr>
        <w:t>二</w:t>
      </w:r>
      <w:r>
        <w:rPr>
          <w:rFonts w:hint="eastAsia" w:ascii="宋体" w:hAnsi="宋体" w:eastAsia="宋体"/>
          <w:szCs w:val="21"/>
          <w:highlight w:val="none"/>
        </w:rPr>
        <w:t>条 违约及赔偿</w:t>
      </w:r>
      <w:r>
        <w:rPr>
          <w:highlight w:val="none"/>
        </w:rPr>
        <w:tab/>
      </w:r>
      <w:r>
        <w:rPr>
          <w:highlight w:val="none"/>
        </w:rPr>
        <w:fldChar w:fldCharType="begin"/>
      </w:r>
      <w:r>
        <w:rPr>
          <w:highlight w:val="none"/>
        </w:rPr>
        <w:instrText xml:space="preserve"> PAGEREF _Toc32544 \h </w:instrText>
      </w:r>
      <w:r>
        <w:rPr>
          <w:highlight w:val="none"/>
        </w:rPr>
        <w:fldChar w:fldCharType="separate"/>
      </w:r>
      <w:r>
        <w:rPr>
          <w:highlight w:val="none"/>
        </w:rPr>
        <w:t>7</w:t>
      </w:r>
      <w:r>
        <w:rPr>
          <w:highlight w:val="none"/>
        </w:rPr>
        <w:fldChar w:fldCharType="end"/>
      </w:r>
      <w:r>
        <w:rPr>
          <w:rFonts w:hint="eastAsia" w:ascii="宋体" w:hAnsi="宋体"/>
          <w:szCs w:val="21"/>
          <w:highlight w:val="none"/>
        </w:rPr>
        <w:fldChar w:fldCharType="end"/>
      </w:r>
    </w:p>
    <w:p>
      <w:pPr>
        <w:pStyle w:val="7"/>
        <w:keepNext w:val="0"/>
        <w:keepLines w:val="0"/>
        <w:pageBreakBefore w:val="0"/>
        <w:widowControl w:val="0"/>
        <w:tabs>
          <w:tab w:val="right" w:leader="dot" w:pos="9446"/>
        </w:tabs>
        <w:kinsoku/>
        <w:wordWrap/>
        <w:overflowPunct/>
        <w:topLinePunct w:val="0"/>
        <w:autoSpaceDE/>
        <w:autoSpaceDN/>
        <w:bidi w:val="0"/>
        <w:adjustRightInd/>
        <w:snapToGrid/>
        <w:spacing w:line="360" w:lineRule="auto"/>
        <w:textAlignment w:val="auto"/>
        <w:rPr>
          <w:highlight w:val="none"/>
        </w:rPr>
      </w:pPr>
      <w:r>
        <w:rPr>
          <w:rFonts w:hint="eastAsia" w:ascii="宋体" w:hAnsi="宋体"/>
          <w:szCs w:val="21"/>
          <w:highlight w:val="none"/>
        </w:rPr>
        <w:fldChar w:fldCharType="begin"/>
      </w:r>
      <w:r>
        <w:rPr>
          <w:rFonts w:hint="eastAsia" w:ascii="宋体" w:hAnsi="宋体"/>
          <w:szCs w:val="21"/>
          <w:highlight w:val="none"/>
        </w:rPr>
        <w:instrText xml:space="preserve"> HYPERLINK \l _Toc11960 </w:instrText>
      </w:r>
      <w:r>
        <w:rPr>
          <w:rFonts w:hint="eastAsia" w:ascii="宋体" w:hAnsi="宋体"/>
          <w:szCs w:val="21"/>
          <w:highlight w:val="none"/>
        </w:rPr>
        <w:fldChar w:fldCharType="separate"/>
      </w:r>
      <w:r>
        <w:rPr>
          <w:rFonts w:hint="eastAsia" w:ascii="宋体" w:hAnsi="宋体" w:eastAsia="宋体"/>
          <w:szCs w:val="21"/>
          <w:highlight w:val="none"/>
        </w:rPr>
        <w:t>第十</w:t>
      </w:r>
      <w:r>
        <w:rPr>
          <w:rFonts w:hint="eastAsia" w:ascii="宋体" w:hAnsi="宋体" w:eastAsia="宋体"/>
          <w:szCs w:val="21"/>
          <w:highlight w:val="none"/>
          <w:lang w:val="en-US" w:eastAsia="zh-CN"/>
        </w:rPr>
        <w:t>三</w:t>
      </w:r>
      <w:r>
        <w:rPr>
          <w:rFonts w:hint="eastAsia" w:ascii="宋体" w:hAnsi="宋体" w:eastAsia="宋体"/>
          <w:szCs w:val="21"/>
          <w:highlight w:val="none"/>
        </w:rPr>
        <w:t>条 质量保证</w:t>
      </w:r>
      <w:r>
        <w:rPr>
          <w:highlight w:val="none"/>
        </w:rPr>
        <w:tab/>
      </w:r>
      <w:r>
        <w:rPr>
          <w:highlight w:val="none"/>
        </w:rPr>
        <w:fldChar w:fldCharType="begin"/>
      </w:r>
      <w:r>
        <w:rPr>
          <w:highlight w:val="none"/>
        </w:rPr>
        <w:instrText xml:space="preserve"> PAGEREF _Toc11960 \h </w:instrText>
      </w:r>
      <w:r>
        <w:rPr>
          <w:highlight w:val="none"/>
        </w:rPr>
        <w:fldChar w:fldCharType="separate"/>
      </w:r>
      <w:r>
        <w:rPr>
          <w:highlight w:val="none"/>
        </w:rPr>
        <w:t>7</w:t>
      </w:r>
      <w:r>
        <w:rPr>
          <w:highlight w:val="none"/>
        </w:rPr>
        <w:fldChar w:fldCharType="end"/>
      </w:r>
      <w:r>
        <w:rPr>
          <w:rFonts w:hint="eastAsia" w:ascii="宋体" w:hAnsi="宋体"/>
          <w:szCs w:val="21"/>
          <w:highlight w:val="none"/>
        </w:rPr>
        <w:fldChar w:fldCharType="end"/>
      </w:r>
    </w:p>
    <w:p>
      <w:pPr>
        <w:pStyle w:val="7"/>
        <w:keepNext w:val="0"/>
        <w:keepLines w:val="0"/>
        <w:pageBreakBefore w:val="0"/>
        <w:widowControl w:val="0"/>
        <w:tabs>
          <w:tab w:val="right" w:leader="dot" w:pos="9446"/>
        </w:tabs>
        <w:kinsoku/>
        <w:wordWrap/>
        <w:overflowPunct/>
        <w:topLinePunct w:val="0"/>
        <w:autoSpaceDE/>
        <w:autoSpaceDN/>
        <w:bidi w:val="0"/>
        <w:adjustRightInd/>
        <w:snapToGrid/>
        <w:spacing w:line="360" w:lineRule="auto"/>
        <w:textAlignment w:val="auto"/>
        <w:rPr>
          <w:highlight w:val="none"/>
        </w:rPr>
      </w:pPr>
      <w:r>
        <w:rPr>
          <w:rFonts w:hint="eastAsia" w:ascii="宋体" w:hAnsi="宋体"/>
          <w:szCs w:val="21"/>
          <w:highlight w:val="none"/>
        </w:rPr>
        <w:fldChar w:fldCharType="begin"/>
      </w:r>
      <w:r>
        <w:rPr>
          <w:rFonts w:hint="eastAsia" w:ascii="宋体" w:hAnsi="宋体"/>
          <w:szCs w:val="21"/>
          <w:highlight w:val="none"/>
        </w:rPr>
        <w:instrText xml:space="preserve"> HYPERLINK \l _Toc6123 </w:instrText>
      </w:r>
      <w:r>
        <w:rPr>
          <w:rFonts w:hint="eastAsia" w:ascii="宋体" w:hAnsi="宋体"/>
          <w:szCs w:val="21"/>
          <w:highlight w:val="none"/>
        </w:rPr>
        <w:fldChar w:fldCharType="separate"/>
      </w:r>
      <w:r>
        <w:rPr>
          <w:rFonts w:hint="eastAsia" w:ascii="宋体" w:hAnsi="宋体" w:eastAsia="宋体"/>
          <w:szCs w:val="21"/>
          <w:highlight w:val="none"/>
        </w:rPr>
        <w:t>第十</w:t>
      </w:r>
      <w:r>
        <w:rPr>
          <w:rFonts w:hint="eastAsia" w:ascii="宋体" w:hAnsi="宋体" w:eastAsia="宋体"/>
          <w:szCs w:val="21"/>
          <w:highlight w:val="none"/>
          <w:lang w:val="en-US" w:eastAsia="zh-CN"/>
        </w:rPr>
        <w:t>四</w:t>
      </w:r>
      <w:r>
        <w:rPr>
          <w:rFonts w:hint="eastAsia" w:ascii="宋体" w:hAnsi="宋体" w:eastAsia="宋体"/>
          <w:szCs w:val="21"/>
          <w:highlight w:val="none"/>
        </w:rPr>
        <w:t>条 合同期限、合同的解除</w:t>
      </w:r>
      <w:r>
        <w:rPr>
          <w:highlight w:val="none"/>
        </w:rPr>
        <w:tab/>
      </w:r>
      <w:r>
        <w:rPr>
          <w:highlight w:val="none"/>
        </w:rPr>
        <w:fldChar w:fldCharType="begin"/>
      </w:r>
      <w:r>
        <w:rPr>
          <w:highlight w:val="none"/>
        </w:rPr>
        <w:instrText xml:space="preserve"> PAGEREF _Toc6123 \h </w:instrText>
      </w:r>
      <w:r>
        <w:rPr>
          <w:highlight w:val="none"/>
        </w:rPr>
        <w:fldChar w:fldCharType="separate"/>
      </w:r>
      <w:r>
        <w:rPr>
          <w:highlight w:val="none"/>
        </w:rPr>
        <w:t>8</w:t>
      </w:r>
      <w:r>
        <w:rPr>
          <w:highlight w:val="none"/>
        </w:rPr>
        <w:fldChar w:fldCharType="end"/>
      </w:r>
      <w:r>
        <w:rPr>
          <w:rFonts w:hint="eastAsia" w:ascii="宋体" w:hAnsi="宋体"/>
          <w:szCs w:val="21"/>
          <w:highlight w:val="none"/>
        </w:rPr>
        <w:fldChar w:fldCharType="end"/>
      </w:r>
    </w:p>
    <w:p>
      <w:pPr>
        <w:pStyle w:val="7"/>
        <w:keepNext w:val="0"/>
        <w:keepLines w:val="0"/>
        <w:pageBreakBefore w:val="0"/>
        <w:widowControl w:val="0"/>
        <w:tabs>
          <w:tab w:val="right" w:leader="dot" w:pos="9446"/>
        </w:tabs>
        <w:kinsoku/>
        <w:wordWrap/>
        <w:overflowPunct/>
        <w:topLinePunct w:val="0"/>
        <w:autoSpaceDE/>
        <w:autoSpaceDN/>
        <w:bidi w:val="0"/>
        <w:adjustRightInd/>
        <w:snapToGrid/>
        <w:spacing w:line="360" w:lineRule="auto"/>
        <w:textAlignment w:val="auto"/>
        <w:rPr>
          <w:highlight w:val="none"/>
        </w:rPr>
      </w:pPr>
      <w:r>
        <w:rPr>
          <w:rFonts w:hint="eastAsia" w:ascii="宋体" w:hAnsi="宋体"/>
          <w:szCs w:val="21"/>
          <w:highlight w:val="none"/>
        </w:rPr>
        <w:fldChar w:fldCharType="begin"/>
      </w:r>
      <w:r>
        <w:rPr>
          <w:rFonts w:hint="eastAsia" w:ascii="宋体" w:hAnsi="宋体"/>
          <w:szCs w:val="21"/>
          <w:highlight w:val="none"/>
        </w:rPr>
        <w:instrText xml:space="preserve"> HYPERLINK \l _Toc31053 </w:instrText>
      </w:r>
      <w:r>
        <w:rPr>
          <w:rFonts w:hint="eastAsia" w:ascii="宋体" w:hAnsi="宋体"/>
          <w:szCs w:val="21"/>
          <w:highlight w:val="none"/>
        </w:rPr>
        <w:fldChar w:fldCharType="separate"/>
      </w:r>
      <w:r>
        <w:rPr>
          <w:rFonts w:hint="eastAsia" w:ascii="宋体" w:hAnsi="宋体" w:eastAsia="宋体"/>
          <w:szCs w:val="21"/>
          <w:highlight w:val="none"/>
        </w:rPr>
        <w:t>第十</w:t>
      </w:r>
      <w:r>
        <w:rPr>
          <w:rFonts w:hint="eastAsia" w:ascii="宋体" w:hAnsi="宋体" w:eastAsia="宋体"/>
          <w:szCs w:val="21"/>
          <w:highlight w:val="none"/>
          <w:lang w:val="en-US" w:eastAsia="zh-CN"/>
        </w:rPr>
        <w:t>五</w:t>
      </w:r>
      <w:r>
        <w:rPr>
          <w:rFonts w:hint="eastAsia" w:ascii="宋体" w:hAnsi="宋体" w:eastAsia="宋体"/>
          <w:szCs w:val="21"/>
          <w:highlight w:val="none"/>
        </w:rPr>
        <w:t>条 不可抗力</w:t>
      </w:r>
      <w:r>
        <w:rPr>
          <w:highlight w:val="none"/>
        </w:rPr>
        <w:tab/>
      </w:r>
      <w:r>
        <w:rPr>
          <w:highlight w:val="none"/>
        </w:rPr>
        <w:fldChar w:fldCharType="begin"/>
      </w:r>
      <w:r>
        <w:rPr>
          <w:highlight w:val="none"/>
        </w:rPr>
        <w:instrText xml:space="preserve"> PAGEREF _Toc31053 \h </w:instrText>
      </w:r>
      <w:r>
        <w:rPr>
          <w:highlight w:val="none"/>
        </w:rPr>
        <w:fldChar w:fldCharType="separate"/>
      </w:r>
      <w:r>
        <w:rPr>
          <w:highlight w:val="none"/>
        </w:rPr>
        <w:t>8</w:t>
      </w:r>
      <w:r>
        <w:rPr>
          <w:highlight w:val="none"/>
        </w:rPr>
        <w:fldChar w:fldCharType="end"/>
      </w:r>
      <w:r>
        <w:rPr>
          <w:rFonts w:hint="eastAsia" w:ascii="宋体" w:hAnsi="宋体"/>
          <w:szCs w:val="21"/>
          <w:highlight w:val="none"/>
        </w:rPr>
        <w:fldChar w:fldCharType="end"/>
      </w:r>
    </w:p>
    <w:p>
      <w:pPr>
        <w:pStyle w:val="7"/>
        <w:keepNext w:val="0"/>
        <w:keepLines w:val="0"/>
        <w:pageBreakBefore w:val="0"/>
        <w:widowControl w:val="0"/>
        <w:tabs>
          <w:tab w:val="right" w:leader="dot" w:pos="9446"/>
        </w:tabs>
        <w:kinsoku/>
        <w:wordWrap/>
        <w:overflowPunct/>
        <w:topLinePunct w:val="0"/>
        <w:autoSpaceDE/>
        <w:autoSpaceDN/>
        <w:bidi w:val="0"/>
        <w:adjustRightInd/>
        <w:snapToGrid/>
        <w:spacing w:line="360" w:lineRule="auto"/>
        <w:textAlignment w:val="auto"/>
        <w:rPr>
          <w:highlight w:val="none"/>
        </w:rPr>
      </w:pPr>
      <w:r>
        <w:rPr>
          <w:rFonts w:hint="eastAsia" w:ascii="宋体" w:hAnsi="宋体"/>
          <w:szCs w:val="21"/>
          <w:highlight w:val="none"/>
        </w:rPr>
        <w:fldChar w:fldCharType="begin"/>
      </w:r>
      <w:r>
        <w:rPr>
          <w:rFonts w:hint="eastAsia" w:ascii="宋体" w:hAnsi="宋体"/>
          <w:szCs w:val="21"/>
          <w:highlight w:val="none"/>
        </w:rPr>
        <w:instrText xml:space="preserve"> HYPERLINK \l _Toc12136 </w:instrText>
      </w:r>
      <w:r>
        <w:rPr>
          <w:rFonts w:hint="eastAsia" w:ascii="宋体" w:hAnsi="宋体"/>
          <w:szCs w:val="21"/>
          <w:highlight w:val="none"/>
        </w:rPr>
        <w:fldChar w:fldCharType="separate"/>
      </w:r>
      <w:r>
        <w:rPr>
          <w:rFonts w:hint="eastAsia" w:ascii="宋体" w:hAnsi="宋体" w:eastAsia="宋体"/>
          <w:szCs w:val="21"/>
          <w:highlight w:val="none"/>
        </w:rPr>
        <w:t>第十</w:t>
      </w:r>
      <w:r>
        <w:rPr>
          <w:rFonts w:hint="eastAsia" w:ascii="宋体" w:hAnsi="宋体" w:eastAsia="宋体"/>
          <w:szCs w:val="21"/>
          <w:highlight w:val="none"/>
          <w:lang w:val="en-US" w:eastAsia="zh-CN"/>
        </w:rPr>
        <w:t>六</w:t>
      </w:r>
      <w:r>
        <w:rPr>
          <w:rFonts w:hint="eastAsia" w:ascii="宋体" w:hAnsi="宋体" w:eastAsia="宋体"/>
          <w:szCs w:val="21"/>
          <w:highlight w:val="none"/>
        </w:rPr>
        <w:t>条 适用法律和争议解决</w:t>
      </w:r>
      <w:r>
        <w:rPr>
          <w:highlight w:val="none"/>
        </w:rPr>
        <w:tab/>
      </w:r>
      <w:r>
        <w:rPr>
          <w:highlight w:val="none"/>
        </w:rPr>
        <w:fldChar w:fldCharType="begin"/>
      </w:r>
      <w:r>
        <w:rPr>
          <w:highlight w:val="none"/>
        </w:rPr>
        <w:instrText xml:space="preserve"> PAGEREF _Toc12136 \h </w:instrText>
      </w:r>
      <w:r>
        <w:rPr>
          <w:highlight w:val="none"/>
        </w:rPr>
        <w:fldChar w:fldCharType="separate"/>
      </w:r>
      <w:r>
        <w:rPr>
          <w:highlight w:val="none"/>
        </w:rPr>
        <w:t>8</w:t>
      </w:r>
      <w:r>
        <w:rPr>
          <w:highlight w:val="none"/>
        </w:rPr>
        <w:fldChar w:fldCharType="end"/>
      </w:r>
      <w:r>
        <w:rPr>
          <w:rFonts w:hint="eastAsia" w:ascii="宋体" w:hAnsi="宋体"/>
          <w:szCs w:val="21"/>
          <w:highlight w:val="none"/>
        </w:rPr>
        <w:fldChar w:fldCharType="end"/>
      </w:r>
    </w:p>
    <w:p>
      <w:pPr>
        <w:pStyle w:val="7"/>
        <w:keepNext w:val="0"/>
        <w:keepLines w:val="0"/>
        <w:pageBreakBefore w:val="0"/>
        <w:widowControl w:val="0"/>
        <w:tabs>
          <w:tab w:val="right" w:leader="dot" w:pos="9446"/>
        </w:tabs>
        <w:kinsoku/>
        <w:wordWrap/>
        <w:overflowPunct/>
        <w:topLinePunct w:val="0"/>
        <w:autoSpaceDE/>
        <w:autoSpaceDN/>
        <w:bidi w:val="0"/>
        <w:adjustRightInd/>
        <w:snapToGrid/>
        <w:spacing w:line="360" w:lineRule="auto"/>
        <w:textAlignment w:val="auto"/>
        <w:rPr>
          <w:highlight w:val="none"/>
        </w:rPr>
      </w:pPr>
      <w:r>
        <w:rPr>
          <w:rFonts w:hint="eastAsia" w:ascii="宋体" w:hAnsi="宋体"/>
          <w:szCs w:val="21"/>
          <w:highlight w:val="none"/>
        </w:rPr>
        <w:fldChar w:fldCharType="begin"/>
      </w:r>
      <w:r>
        <w:rPr>
          <w:rFonts w:hint="eastAsia" w:ascii="宋体" w:hAnsi="宋体"/>
          <w:szCs w:val="21"/>
          <w:highlight w:val="none"/>
        </w:rPr>
        <w:instrText xml:space="preserve"> HYPERLINK \l _Toc10948 </w:instrText>
      </w:r>
      <w:r>
        <w:rPr>
          <w:rFonts w:hint="eastAsia" w:ascii="宋体" w:hAnsi="宋体"/>
          <w:szCs w:val="21"/>
          <w:highlight w:val="none"/>
        </w:rPr>
        <w:fldChar w:fldCharType="separate"/>
      </w:r>
      <w:r>
        <w:rPr>
          <w:rFonts w:hint="eastAsia" w:ascii="宋体" w:hAnsi="宋体" w:eastAsia="宋体"/>
          <w:szCs w:val="21"/>
          <w:highlight w:val="none"/>
        </w:rPr>
        <w:t>第十</w:t>
      </w:r>
      <w:r>
        <w:rPr>
          <w:rFonts w:hint="eastAsia" w:ascii="宋体" w:hAnsi="宋体" w:eastAsia="宋体"/>
          <w:szCs w:val="21"/>
          <w:highlight w:val="none"/>
          <w:lang w:val="en-US" w:eastAsia="zh-CN"/>
        </w:rPr>
        <w:t>七</w:t>
      </w:r>
      <w:r>
        <w:rPr>
          <w:rFonts w:hint="eastAsia" w:ascii="宋体" w:hAnsi="宋体" w:eastAsia="宋体"/>
          <w:szCs w:val="21"/>
          <w:highlight w:val="none"/>
        </w:rPr>
        <w:t>条 合同的变更</w:t>
      </w:r>
      <w:r>
        <w:rPr>
          <w:highlight w:val="none"/>
        </w:rPr>
        <w:tab/>
      </w:r>
      <w:r>
        <w:rPr>
          <w:highlight w:val="none"/>
        </w:rPr>
        <w:fldChar w:fldCharType="begin"/>
      </w:r>
      <w:r>
        <w:rPr>
          <w:highlight w:val="none"/>
        </w:rPr>
        <w:instrText xml:space="preserve"> PAGEREF _Toc10948 \h </w:instrText>
      </w:r>
      <w:r>
        <w:rPr>
          <w:highlight w:val="none"/>
        </w:rPr>
        <w:fldChar w:fldCharType="separate"/>
      </w:r>
      <w:r>
        <w:rPr>
          <w:highlight w:val="none"/>
        </w:rPr>
        <w:t>8</w:t>
      </w:r>
      <w:r>
        <w:rPr>
          <w:highlight w:val="none"/>
        </w:rPr>
        <w:fldChar w:fldCharType="end"/>
      </w:r>
      <w:r>
        <w:rPr>
          <w:rFonts w:hint="eastAsia" w:ascii="宋体" w:hAnsi="宋体"/>
          <w:szCs w:val="21"/>
          <w:highlight w:val="none"/>
        </w:rPr>
        <w:fldChar w:fldCharType="end"/>
      </w:r>
    </w:p>
    <w:p>
      <w:pPr>
        <w:pStyle w:val="7"/>
        <w:keepNext w:val="0"/>
        <w:keepLines w:val="0"/>
        <w:pageBreakBefore w:val="0"/>
        <w:widowControl w:val="0"/>
        <w:tabs>
          <w:tab w:val="right" w:leader="dot" w:pos="9446"/>
        </w:tabs>
        <w:kinsoku/>
        <w:wordWrap/>
        <w:overflowPunct/>
        <w:topLinePunct w:val="0"/>
        <w:autoSpaceDE/>
        <w:autoSpaceDN/>
        <w:bidi w:val="0"/>
        <w:adjustRightInd/>
        <w:snapToGrid/>
        <w:spacing w:line="360" w:lineRule="auto"/>
        <w:textAlignment w:val="auto"/>
        <w:rPr>
          <w:highlight w:val="none"/>
        </w:rPr>
      </w:pPr>
      <w:r>
        <w:rPr>
          <w:rFonts w:hint="eastAsia" w:ascii="宋体" w:hAnsi="宋体"/>
          <w:szCs w:val="21"/>
          <w:highlight w:val="none"/>
        </w:rPr>
        <w:fldChar w:fldCharType="begin"/>
      </w:r>
      <w:r>
        <w:rPr>
          <w:rFonts w:hint="eastAsia" w:ascii="宋体" w:hAnsi="宋体"/>
          <w:szCs w:val="21"/>
          <w:highlight w:val="none"/>
        </w:rPr>
        <w:instrText xml:space="preserve"> HYPERLINK \l _Toc6741 </w:instrText>
      </w:r>
      <w:r>
        <w:rPr>
          <w:rFonts w:hint="eastAsia" w:ascii="宋体" w:hAnsi="宋体"/>
          <w:szCs w:val="21"/>
          <w:highlight w:val="none"/>
        </w:rPr>
        <w:fldChar w:fldCharType="separate"/>
      </w:r>
      <w:r>
        <w:rPr>
          <w:rFonts w:hint="eastAsia" w:ascii="宋体" w:hAnsi="宋体"/>
          <w:bCs/>
          <w:szCs w:val="21"/>
          <w:highlight w:val="none"/>
          <w:lang w:val="zh-CN" w:eastAsia="zh-CN"/>
        </w:rPr>
        <w:t>第</w:t>
      </w:r>
      <w:r>
        <w:rPr>
          <w:rFonts w:hint="eastAsia" w:ascii="宋体" w:hAnsi="宋体" w:eastAsia="宋体"/>
          <w:bCs/>
          <w:szCs w:val="21"/>
          <w:highlight w:val="none"/>
          <w:lang w:val="zh-CN" w:eastAsia="zh-CN"/>
        </w:rPr>
        <w:t>十</w:t>
      </w:r>
      <w:r>
        <w:rPr>
          <w:rFonts w:hint="eastAsia" w:ascii="宋体" w:hAnsi="宋体"/>
          <w:bCs/>
          <w:szCs w:val="21"/>
          <w:highlight w:val="none"/>
          <w:lang w:val="en-US" w:eastAsia="zh-CN"/>
        </w:rPr>
        <w:t>八</w:t>
      </w:r>
      <w:r>
        <w:rPr>
          <w:rFonts w:hint="eastAsia" w:ascii="宋体" w:hAnsi="宋体"/>
          <w:bCs/>
          <w:szCs w:val="21"/>
          <w:highlight w:val="none"/>
          <w:lang w:val="zh-CN" w:eastAsia="zh-CN"/>
        </w:rPr>
        <w:t>条</w:t>
      </w:r>
      <w:r>
        <w:rPr>
          <w:rFonts w:hint="eastAsia" w:ascii="宋体" w:hAnsi="宋体"/>
          <w:bCs/>
          <w:szCs w:val="21"/>
          <w:highlight w:val="none"/>
          <w:lang w:val="en-US" w:eastAsia="zh-CN"/>
        </w:rPr>
        <w:t xml:space="preserve"> </w:t>
      </w:r>
      <w:r>
        <w:rPr>
          <w:rFonts w:hint="eastAsia" w:ascii="宋体" w:hAnsi="宋体" w:eastAsia="宋体"/>
          <w:bCs/>
          <w:szCs w:val="21"/>
          <w:highlight w:val="none"/>
          <w:lang w:val="zh-CN"/>
        </w:rPr>
        <w:t>通知与送达</w:t>
      </w:r>
      <w:r>
        <w:rPr>
          <w:highlight w:val="none"/>
        </w:rPr>
        <w:tab/>
      </w:r>
      <w:r>
        <w:rPr>
          <w:highlight w:val="none"/>
        </w:rPr>
        <w:fldChar w:fldCharType="begin"/>
      </w:r>
      <w:r>
        <w:rPr>
          <w:highlight w:val="none"/>
        </w:rPr>
        <w:instrText xml:space="preserve"> PAGEREF _Toc6741 \h </w:instrText>
      </w:r>
      <w:r>
        <w:rPr>
          <w:highlight w:val="none"/>
        </w:rPr>
        <w:fldChar w:fldCharType="separate"/>
      </w:r>
      <w:r>
        <w:rPr>
          <w:highlight w:val="none"/>
        </w:rPr>
        <w:t>9</w:t>
      </w:r>
      <w:r>
        <w:rPr>
          <w:highlight w:val="none"/>
        </w:rPr>
        <w:fldChar w:fldCharType="end"/>
      </w:r>
      <w:r>
        <w:rPr>
          <w:rFonts w:hint="eastAsia" w:ascii="宋体" w:hAnsi="宋体"/>
          <w:szCs w:val="21"/>
          <w:highlight w:val="none"/>
        </w:rPr>
        <w:fldChar w:fldCharType="end"/>
      </w:r>
    </w:p>
    <w:p>
      <w:pPr>
        <w:pStyle w:val="7"/>
        <w:keepNext w:val="0"/>
        <w:keepLines w:val="0"/>
        <w:pageBreakBefore w:val="0"/>
        <w:widowControl w:val="0"/>
        <w:tabs>
          <w:tab w:val="right" w:leader="dot" w:pos="9446"/>
        </w:tabs>
        <w:kinsoku/>
        <w:wordWrap/>
        <w:overflowPunct/>
        <w:topLinePunct w:val="0"/>
        <w:autoSpaceDE/>
        <w:autoSpaceDN/>
        <w:bidi w:val="0"/>
        <w:adjustRightInd/>
        <w:snapToGrid/>
        <w:spacing w:line="360" w:lineRule="auto"/>
        <w:textAlignment w:val="auto"/>
        <w:rPr>
          <w:highlight w:val="none"/>
        </w:rPr>
      </w:pPr>
      <w:r>
        <w:rPr>
          <w:rFonts w:hint="eastAsia" w:ascii="宋体" w:hAnsi="宋体"/>
          <w:szCs w:val="21"/>
          <w:highlight w:val="none"/>
        </w:rPr>
        <w:fldChar w:fldCharType="begin"/>
      </w:r>
      <w:r>
        <w:rPr>
          <w:rFonts w:hint="eastAsia" w:ascii="宋体" w:hAnsi="宋体"/>
          <w:szCs w:val="21"/>
          <w:highlight w:val="none"/>
        </w:rPr>
        <w:instrText xml:space="preserve"> HYPERLINK \l _Toc13991 </w:instrText>
      </w:r>
      <w:r>
        <w:rPr>
          <w:rFonts w:hint="eastAsia" w:ascii="宋体" w:hAnsi="宋体"/>
          <w:szCs w:val="21"/>
          <w:highlight w:val="none"/>
        </w:rPr>
        <w:fldChar w:fldCharType="separate"/>
      </w:r>
      <w:r>
        <w:rPr>
          <w:rFonts w:hint="eastAsia" w:ascii="宋体" w:hAnsi="宋体"/>
          <w:bCs/>
          <w:szCs w:val="21"/>
          <w:highlight w:val="none"/>
          <w:lang w:val="zh-CN"/>
        </w:rPr>
        <w:t>第十</w:t>
      </w:r>
      <w:r>
        <w:rPr>
          <w:rFonts w:hint="eastAsia" w:ascii="宋体" w:hAnsi="宋体"/>
          <w:bCs/>
          <w:szCs w:val="21"/>
          <w:highlight w:val="none"/>
          <w:lang w:val="en-US" w:eastAsia="zh-CN"/>
        </w:rPr>
        <w:t xml:space="preserve">九条 </w:t>
      </w:r>
      <w:r>
        <w:rPr>
          <w:rFonts w:hint="eastAsia" w:ascii="宋体" w:hAnsi="宋体"/>
          <w:bCs/>
          <w:szCs w:val="21"/>
          <w:highlight w:val="none"/>
          <w:lang w:val="zh-CN"/>
        </w:rPr>
        <w:t>特别约定</w:t>
      </w:r>
      <w:r>
        <w:rPr>
          <w:highlight w:val="none"/>
        </w:rPr>
        <w:tab/>
      </w:r>
      <w:r>
        <w:rPr>
          <w:highlight w:val="none"/>
        </w:rPr>
        <w:fldChar w:fldCharType="begin"/>
      </w:r>
      <w:r>
        <w:rPr>
          <w:highlight w:val="none"/>
        </w:rPr>
        <w:instrText xml:space="preserve"> PAGEREF _Toc13991 \h </w:instrText>
      </w:r>
      <w:r>
        <w:rPr>
          <w:highlight w:val="none"/>
        </w:rPr>
        <w:fldChar w:fldCharType="separate"/>
      </w:r>
      <w:r>
        <w:rPr>
          <w:highlight w:val="none"/>
        </w:rPr>
        <w:t>9</w:t>
      </w:r>
      <w:r>
        <w:rPr>
          <w:highlight w:val="none"/>
        </w:rPr>
        <w:fldChar w:fldCharType="end"/>
      </w:r>
      <w:r>
        <w:rPr>
          <w:rFonts w:hint="eastAsia" w:ascii="宋体" w:hAnsi="宋体"/>
          <w:szCs w:val="21"/>
          <w:highlight w:val="none"/>
        </w:rPr>
        <w:fldChar w:fldCharType="end"/>
      </w:r>
    </w:p>
    <w:p>
      <w:pPr>
        <w:pStyle w:val="7"/>
        <w:keepNext w:val="0"/>
        <w:keepLines w:val="0"/>
        <w:pageBreakBefore w:val="0"/>
        <w:widowControl w:val="0"/>
        <w:tabs>
          <w:tab w:val="right" w:leader="dot" w:pos="9446"/>
        </w:tabs>
        <w:kinsoku/>
        <w:wordWrap/>
        <w:overflowPunct/>
        <w:topLinePunct w:val="0"/>
        <w:autoSpaceDE/>
        <w:autoSpaceDN/>
        <w:bidi w:val="0"/>
        <w:adjustRightInd/>
        <w:snapToGrid/>
        <w:spacing w:line="360" w:lineRule="auto"/>
        <w:textAlignment w:val="auto"/>
        <w:rPr>
          <w:highlight w:val="none"/>
        </w:rPr>
      </w:pPr>
      <w:r>
        <w:rPr>
          <w:rFonts w:hint="eastAsia" w:ascii="宋体" w:hAnsi="宋体"/>
          <w:szCs w:val="21"/>
          <w:highlight w:val="none"/>
        </w:rPr>
        <w:fldChar w:fldCharType="begin"/>
      </w:r>
      <w:r>
        <w:rPr>
          <w:rFonts w:hint="eastAsia" w:ascii="宋体" w:hAnsi="宋体"/>
          <w:szCs w:val="21"/>
          <w:highlight w:val="none"/>
        </w:rPr>
        <w:instrText xml:space="preserve"> HYPERLINK \l _Toc12495 </w:instrText>
      </w:r>
      <w:r>
        <w:rPr>
          <w:rFonts w:hint="eastAsia" w:ascii="宋体" w:hAnsi="宋体"/>
          <w:szCs w:val="21"/>
          <w:highlight w:val="none"/>
        </w:rPr>
        <w:fldChar w:fldCharType="separate"/>
      </w:r>
      <w:r>
        <w:rPr>
          <w:rFonts w:hint="eastAsia" w:ascii="宋体" w:hAnsi="宋体" w:eastAsia="宋体"/>
          <w:szCs w:val="21"/>
          <w:highlight w:val="none"/>
        </w:rPr>
        <w:t>第</w:t>
      </w:r>
      <w:r>
        <w:rPr>
          <w:rFonts w:hint="eastAsia" w:ascii="宋体" w:hAnsi="宋体" w:eastAsia="宋体"/>
          <w:szCs w:val="21"/>
          <w:highlight w:val="none"/>
          <w:lang w:val="en-US" w:eastAsia="zh-CN"/>
        </w:rPr>
        <w:t>二十</w:t>
      </w:r>
      <w:r>
        <w:rPr>
          <w:rFonts w:hint="eastAsia" w:ascii="宋体" w:hAnsi="宋体" w:eastAsia="宋体"/>
          <w:szCs w:val="21"/>
          <w:highlight w:val="none"/>
        </w:rPr>
        <w:t>条 合同生效及其它</w:t>
      </w:r>
      <w:r>
        <w:rPr>
          <w:highlight w:val="none"/>
        </w:rPr>
        <w:tab/>
      </w:r>
      <w:r>
        <w:rPr>
          <w:highlight w:val="none"/>
        </w:rPr>
        <w:fldChar w:fldCharType="begin"/>
      </w:r>
      <w:r>
        <w:rPr>
          <w:highlight w:val="none"/>
        </w:rPr>
        <w:instrText xml:space="preserve"> PAGEREF _Toc12495 \h </w:instrText>
      </w:r>
      <w:r>
        <w:rPr>
          <w:highlight w:val="none"/>
        </w:rPr>
        <w:fldChar w:fldCharType="separate"/>
      </w:r>
      <w:r>
        <w:rPr>
          <w:highlight w:val="none"/>
        </w:rPr>
        <w:t>9</w:t>
      </w:r>
      <w:r>
        <w:rPr>
          <w:highlight w:val="none"/>
        </w:rPr>
        <w:fldChar w:fldCharType="end"/>
      </w:r>
      <w:r>
        <w:rPr>
          <w:rFonts w:hint="eastAsia" w:ascii="宋体" w:hAnsi="宋体"/>
          <w:szCs w:val="21"/>
          <w:highlight w:val="none"/>
        </w:rPr>
        <w:fldChar w:fldCharType="end"/>
      </w:r>
    </w:p>
    <w:p>
      <w:pPr>
        <w:pStyle w:val="7"/>
        <w:keepNext w:val="0"/>
        <w:keepLines w:val="0"/>
        <w:pageBreakBefore w:val="0"/>
        <w:widowControl w:val="0"/>
        <w:tabs>
          <w:tab w:val="right" w:leader="dot" w:pos="9446"/>
        </w:tabs>
        <w:kinsoku/>
        <w:wordWrap/>
        <w:overflowPunct/>
        <w:topLinePunct w:val="0"/>
        <w:autoSpaceDE/>
        <w:autoSpaceDN/>
        <w:bidi w:val="0"/>
        <w:adjustRightInd/>
        <w:snapToGrid/>
        <w:spacing w:line="360" w:lineRule="auto"/>
        <w:textAlignment w:val="auto"/>
        <w:rPr>
          <w:highlight w:val="none"/>
        </w:rPr>
      </w:pPr>
      <w:r>
        <w:rPr>
          <w:rFonts w:hint="eastAsia" w:ascii="宋体" w:hAnsi="宋体"/>
          <w:szCs w:val="21"/>
          <w:highlight w:val="none"/>
        </w:rPr>
        <w:fldChar w:fldCharType="begin"/>
      </w:r>
      <w:r>
        <w:rPr>
          <w:rFonts w:hint="eastAsia" w:ascii="宋体" w:hAnsi="宋体"/>
          <w:szCs w:val="21"/>
          <w:highlight w:val="none"/>
        </w:rPr>
        <w:instrText xml:space="preserve"> HYPERLINK \l _Toc25711 </w:instrText>
      </w:r>
      <w:r>
        <w:rPr>
          <w:rFonts w:hint="eastAsia" w:ascii="宋体" w:hAnsi="宋体"/>
          <w:szCs w:val="21"/>
          <w:highlight w:val="none"/>
        </w:rPr>
        <w:fldChar w:fldCharType="separate"/>
      </w:r>
      <w:r>
        <w:rPr>
          <w:rFonts w:hint="eastAsia" w:ascii="宋体" w:hAnsi="宋体" w:eastAsia="宋体"/>
          <w:szCs w:val="21"/>
          <w:highlight w:val="none"/>
        </w:rPr>
        <w:t>第</w:t>
      </w:r>
      <w:r>
        <w:rPr>
          <w:rFonts w:hint="eastAsia" w:ascii="宋体" w:hAnsi="宋体" w:eastAsia="宋体"/>
          <w:szCs w:val="21"/>
          <w:highlight w:val="none"/>
          <w:lang w:val="en-US" w:eastAsia="zh-CN"/>
        </w:rPr>
        <w:t>二十一</w:t>
      </w:r>
      <w:r>
        <w:rPr>
          <w:rFonts w:hint="eastAsia" w:ascii="宋体" w:hAnsi="宋体" w:eastAsia="宋体"/>
          <w:szCs w:val="21"/>
          <w:highlight w:val="none"/>
        </w:rPr>
        <w:t>条 未尽事宜</w:t>
      </w:r>
      <w:r>
        <w:rPr>
          <w:highlight w:val="none"/>
        </w:rPr>
        <w:tab/>
      </w:r>
      <w:r>
        <w:rPr>
          <w:highlight w:val="none"/>
        </w:rPr>
        <w:fldChar w:fldCharType="begin"/>
      </w:r>
      <w:r>
        <w:rPr>
          <w:highlight w:val="none"/>
        </w:rPr>
        <w:instrText xml:space="preserve"> PAGEREF _Toc25711 \h </w:instrText>
      </w:r>
      <w:r>
        <w:rPr>
          <w:highlight w:val="none"/>
        </w:rPr>
        <w:fldChar w:fldCharType="separate"/>
      </w:r>
      <w:r>
        <w:rPr>
          <w:highlight w:val="none"/>
        </w:rPr>
        <w:t>9</w:t>
      </w:r>
      <w:r>
        <w:rPr>
          <w:highlight w:val="none"/>
        </w:rPr>
        <w:fldChar w:fldCharType="end"/>
      </w:r>
      <w:r>
        <w:rPr>
          <w:rFonts w:hint="eastAsia" w:ascii="宋体" w:hAnsi="宋体"/>
          <w:szCs w:val="21"/>
          <w:highlight w:val="none"/>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sz w:val="24"/>
          <w:highlight w:val="none"/>
        </w:rPr>
      </w:pPr>
      <w:r>
        <w:rPr>
          <w:rFonts w:hint="eastAsia" w:ascii="宋体" w:hAnsi="宋体"/>
          <w:szCs w:val="21"/>
          <w:highlight w:val="none"/>
        </w:rPr>
        <w:fldChar w:fldCharType="end"/>
      </w:r>
    </w:p>
    <w:p>
      <w:pPr>
        <w:spacing w:line="360" w:lineRule="auto"/>
        <w:jc w:val="right"/>
        <w:rPr>
          <w:rFonts w:ascii="宋体" w:hAnsi="宋体"/>
          <w:sz w:val="24"/>
          <w:highlight w:val="none"/>
        </w:rPr>
      </w:pPr>
    </w:p>
    <w:p>
      <w:pPr>
        <w:spacing w:line="360" w:lineRule="auto"/>
        <w:rPr>
          <w:rFonts w:ascii="宋体" w:hAnsi="宋体"/>
          <w:sz w:val="24"/>
          <w:highlight w:val="none"/>
        </w:rPr>
      </w:pPr>
      <w:r>
        <w:rPr>
          <w:rFonts w:ascii="宋体" w:hAnsi="宋体"/>
          <w:sz w:val="24"/>
          <w:highlight w:val="none"/>
        </w:rPr>
        <w:br w:type="page"/>
      </w:r>
    </w:p>
    <w:p>
      <w:pPr>
        <w:spacing w:line="400" w:lineRule="exact"/>
        <w:rPr>
          <w:rFonts w:ascii="宋体" w:hAnsi="宋体"/>
          <w:b/>
          <w:szCs w:val="21"/>
          <w:highlight w:val="none"/>
        </w:rPr>
      </w:pPr>
      <w:r>
        <w:rPr>
          <w:rFonts w:hint="eastAsia" w:ascii="宋体" w:hAnsi="宋体"/>
          <w:b/>
          <w:szCs w:val="21"/>
          <w:highlight w:val="none"/>
        </w:rPr>
        <w:t xml:space="preserve">甲方：江苏常熟农村商业银行股份有限公司 </w:t>
      </w:r>
    </w:p>
    <w:p>
      <w:pPr>
        <w:spacing w:line="400" w:lineRule="exact"/>
        <w:ind w:firstLine="630" w:firstLineChars="300"/>
        <w:rPr>
          <w:rFonts w:hint="eastAsia" w:ascii="宋体" w:hAnsi="宋体" w:eastAsia="宋体"/>
          <w:szCs w:val="21"/>
          <w:highlight w:val="none"/>
          <w:lang w:val="en-US" w:eastAsia="zh-CN"/>
        </w:rPr>
      </w:pPr>
      <w:r>
        <w:rPr>
          <w:rFonts w:hint="eastAsia" w:ascii="宋体" w:hAnsi="宋体"/>
          <w:szCs w:val="21"/>
          <w:highlight w:val="none"/>
        </w:rPr>
        <w:t>法定代表人：</w:t>
      </w:r>
      <w:r>
        <w:rPr>
          <w:rFonts w:hint="eastAsia" w:ascii="宋体" w:hAnsi="宋体"/>
          <w:szCs w:val="21"/>
          <w:highlight w:val="none"/>
          <w:lang w:val="en-US" w:eastAsia="zh-CN"/>
        </w:rPr>
        <w:t>庄广强</w:t>
      </w:r>
    </w:p>
    <w:p>
      <w:pPr>
        <w:spacing w:line="400" w:lineRule="exact"/>
        <w:ind w:firstLine="630" w:firstLineChars="300"/>
        <w:rPr>
          <w:rFonts w:ascii="宋体" w:hAnsi="宋体"/>
          <w:szCs w:val="21"/>
          <w:highlight w:val="none"/>
        </w:rPr>
      </w:pPr>
      <w:r>
        <w:rPr>
          <w:rFonts w:hint="eastAsia" w:ascii="宋体" w:hAnsi="宋体"/>
          <w:szCs w:val="21"/>
          <w:highlight w:val="none"/>
        </w:rPr>
        <w:t>地址：江苏省常熟市新世纪大道</w:t>
      </w:r>
      <w:r>
        <w:rPr>
          <w:rFonts w:ascii="宋体" w:hAnsi="宋体"/>
          <w:szCs w:val="21"/>
          <w:highlight w:val="none"/>
        </w:rPr>
        <w:t>58</w:t>
      </w:r>
      <w:r>
        <w:rPr>
          <w:rFonts w:hint="eastAsia" w:ascii="宋体" w:hAnsi="宋体"/>
          <w:szCs w:val="21"/>
          <w:highlight w:val="none"/>
        </w:rPr>
        <w:t xml:space="preserve">号 </w:t>
      </w:r>
    </w:p>
    <w:p>
      <w:pPr>
        <w:spacing w:line="400" w:lineRule="exact"/>
        <w:rPr>
          <w:rFonts w:hint="eastAsia" w:ascii="宋体" w:hAnsi="宋体"/>
          <w:szCs w:val="21"/>
          <w:highlight w:val="none"/>
        </w:rPr>
      </w:pPr>
      <w:r>
        <w:rPr>
          <w:rFonts w:hint="eastAsia" w:ascii="宋体" w:hAnsi="宋体"/>
          <w:szCs w:val="21"/>
          <w:highlight w:val="none"/>
        </w:rPr>
        <w:t xml:space="preserve">      联系人：</w:t>
      </w:r>
      <w:bookmarkStart w:id="2" w:name="Text3"/>
      <w:r>
        <w:rPr>
          <w:rFonts w:hint="eastAsia" w:ascii="宋体" w:hAnsi="宋体"/>
          <w:szCs w:val="21"/>
          <w:highlight w:val="none"/>
        </w:rPr>
        <w:fldChar w:fldCharType="begin">
          <w:ffData>
            <w:name w:val="Text3"/>
            <w:enabled/>
            <w:calcOnExit w:val="0"/>
            <w:textInput/>
          </w:ffData>
        </w:fldChar>
      </w:r>
      <w:r>
        <w:rPr>
          <w:rFonts w:hint="eastAsia" w:ascii="宋体" w:hAnsi="宋体"/>
          <w:szCs w:val="21"/>
          <w:highlight w:val="none"/>
        </w:rPr>
        <w:instrText xml:space="preserve">FORMTEXT</w:instrText>
      </w:r>
      <w:r>
        <w:rPr>
          <w:rFonts w:hint="eastAsia" w:ascii="宋体" w:hAnsi="宋体"/>
          <w:szCs w:val="21"/>
          <w:highlight w:val="none"/>
        </w:rPr>
        <w:fldChar w:fldCharType="separate"/>
      </w:r>
      <w:r>
        <w:rPr>
          <w:rFonts w:hint="default" w:ascii="宋体" w:hAnsi="宋体"/>
          <w:szCs w:val="21"/>
          <w:highlight w:val="none"/>
          <w:lang w:val="en-US"/>
        </w:rPr>
        <w:t>     </w:t>
      </w:r>
      <w:r>
        <w:rPr>
          <w:rFonts w:hint="eastAsia" w:ascii="宋体" w:hAnsi="宋体"/>
          <w:szCs w:val="21"/>
          <w:highlight w:val="none"/>
        </w:rPr>
        <w:fldChar w:fldCharType="end"/>
      </w:r>
      <w:bookmarkEnd w:id="2"/>
      <w:r>
        <w:rPr>
          <w:rFonts w:hint="eastAsia" w:ascii="宋体" w:hAnsi="宋体"/>
          <w:szCs w:val="21"/>
          <w:highlight w:val="none"/>
        </w:rPr>
        <w:t xml:space="preserve">       联系方式：</w:t>
      </w:r>
      <w:bookmarkStart w:id="3" w:name="Text4"/>
      <w:r>
        <w:rPr>
          <w:rFonts w:hint="eastAsia" w:ascii="宋体" w:hAnsi="宋体"/>
          <w:szCs w:val="21"/>
          <w:highlight w:val="none"/>
        </w:rPr>
        <w:fldChar w:fldCharType="begin">
          <w:ffData>
            <w:name w:val="Text4"/>
            <w:enabled/>
            <w:calcOnExit w:val="0"/>
            <w:textInput/>
          </w:ffData>
        </w:fldChar>
      </w:r>
      <w:r>
        <w:rPr>
          <w:rFonts w:hint="eastAsia" w:ascii="宋体" w:hAnsi="宋体"/>
          <w:szCs w:val="21"/>
          <w:highlight w:val="none"/>
        </w:rPr>
        <w:instrText xml:space="preserve">FORMTEXT</w:instrText>
      </w:r>
      <w:r>
        <w:rPr>
          <w:rFonts w:hint="eastAsia" w:ascii="宋体" w:hAnsi="宋体"/>
          <w:szCs w:val="21"/>
          <w:highlight w:val="none"/>
        </w:rPr>
        <w:fldChar w:fldCharType="separate"/>
      </w:r>
      <w:r>
        <w:rPr>
          <w:rFonts w:hint="default" w:ascii="宋体" w:hAnsi="宋体"/>
          <w:szCs w:val="21"/>
          <w:highlight w:val="none"/>
          <w:lang w:val="en-US"/>
        </w:rPr>
        <w:t>     </w:t>
      </w:r>
      <w:r>
        <w:rPr>
          <w:rFonts w:hint="eastAsia" w:ascii="宋体" w:hAnsi="宋体"/>
          <w:szCs w:val="21"/>
          <w:highlight w:val="none"/>
        </w:rPr>
        <w:fldChar w:fldCharType="end"/>
      </w:r>
      <w:bookmarkEnd w:id="3"/>
    </w:p>
    <w:p>
      <w:pPr>
        <w:spacing w:line="400" w:lineRule="exact"/>
        <w:rPr>
          <w:rFonts w:hint="eastAsia" w:ascii="宋体" w:hAnsi="宋体"/>
          <w:szCs w:val="21"/>
          <w:highlight w:val="none"/>
        </w:rPr>
      </w:pPr>
      <w:r>
        <w:rPr>
          <w:rFonts w:hint="eastAsia" w:ascii="宋体" w:hAnsi="宋体"/>
          <w:szCs w:val="21"/>
          <w:highlight w:val="none"/>
        </w:rPr>
        <w:t xml:space="preserve">      </w:t>
      </w:r>
      <w:r>
        <w:rPr>
          <w:rFonts w:hint="eastAsia" w:ascii="宋体" w:hAnsi="宋体"/>
          <w:szCs w:val="21"/>
          <w:highlight w:val="none"/>
          <w:lang w:val="en-US" w:eastAsia="zh-CN"/>
        </w:rPr>
        <w:t>邮箱</w:t>
      </w:r>
      <w:r>
        <w:rPr>
          <w:rFonts w:hint="eastAsia" w:ascii="宋体" w:hAnsi="宋体"/>
          <w:szCs w:val="21"/>
          <w:highlight w:val="none"/>
        </w:rPr>
        <w:t>：</w:t>
      </w:r>
      <w:r>
        <w:rPr>
          <w:rFonts w:hint="eastAsia" w:ascii="宋体" w:hAnsi="宋体"/>
          <w:szCs w:val="21"/>
          <w:highlight w:val="none"/>
        </w:rPr>
        <w:fldChar w:fldCharType="begin">
          <w:ffData>
            <w:name w:val="Text3"/>
            <w:enabled/>
            <w:calcOnExit w:val="0"/>
            <w:textInput/>
          </w:ffData>
        </w:fldChar>
      </w:r>
      <w:r>
        <w:rPr>
          <w:rFonts w:hint="eastAsia" w:ascii="宋体" w:hAnsi="宋体"/>
          <w:szCs w:val="21"/>
          <w:highlight w:val="none"/>
        </w:rPr>
        <w:instrText xml:space="preserve">FORMTEXT</w:instrText>
      </w:r>
      <w:r>
        <w:rPr>
          <w:rFonts w:hint="eastAsia" w:ascii="宋体" w:hAnsi="宋体"/>
          <w:szCs w:val="21"/>
          <w:highlight w:val="none"/>
        </w:rPr>
        <w:fldChar w:fldCharType="separate"/>
      </w:r>
      <w:r>
        <w:rPr>
          <w:rFonts w:hint="default" w:ascii="宋体" w:hAnsi="宋体"/>
          <w:szCs w:val="21"/>
          <w:highlight w:val="none"/>
          <w:lang w:val="en-US"/>
        </w:rPr>
        <w:t>     </w:t>
      </w:r>
      <w:r>
        <w:rPr>
          <w:rFonts w:hint="eastAsia" w:ascii="宋体" w:hAnsi="宋体"/>
          <w:szCs w:val="21"/>
          <w:highlight w:val="none"/>
        </w:rPr>
        <w:fldChar w:fldCharType="end"/>
      </w:r>
    </w:p>
    <w:p>
      <w:pPr>
        <w:spacing w:line="400" w:lineRule="exact"/>
        <w:rPr>
          <w:rFonts w:hint="eastAsia" w:ascii="宋体" w:hAnsi="宋体"/>
          <w:szCs w:val="21"/>
          <w:highlight w:val="none"/>
        </w:rPr>
      </w:pPr>
    </w:p>
    <w:p>
      <w:pPr>
        <w:spacing w:line="400" w:lineRule="exact"/>
        <w:rPr>
          <w:rFonts w:ascii="宋体" w:hAnsi="宋体"/>
          <w:b/>
          <w:szCs w:val="21"/>
          <w:highlight w:val="none"/>
        </w:rPr>
      </w:pPr>
      <w:r>
        <w:rPr>
          <w:rFonts w:hint="eastAsia" w:ascii="宋体" w:hAnsi="宋体"/>
          <w:b/>
          <w:szCs w:val="21"/>
          <w:highlight w:val="none"/>
        </w:rPr>
        <w:t>乙方：</w:t>
      </w:r>
      <w:bookmarkStart w:id="4" w:name="Text5"/>
      <w:r>
        <w:rPr>
          <w:rFonts w:hint="eastAsia" w:ascii="宋体" w:hAnsi="宋体"/>
          <w:b/>
          <w:szCs w:val="21"/>
          <w:highlight w:val="none"/>
        </w:rPr>
        <w:fldChar w:fldCharType="begin">
          <w:ffData>
            <w:name w:val="Text5"/>
            <w:enabled/>
            <w:calcOnExit w:val="0"/>
            <w:textInput/>
          </w:ffData>
        </w:fldChar>
      </w:r>
      <w:r>
        <w:rPr>
          <w:rFonts w:hint="eastAsia" w:ascii="宋体" w:hAnsi="宋体"/>
          <w:b/>
          <w:szCs w:val="21"/>
          <w:highlight w:val="none"/>
        </w:rPr>
        <w:instrText xml:space="preserve">FORMTEXT</w:instrText>
      </w:r>
      <w:r>
        <w:rPr>
          <w:rFonts w:hint="eastAsia" w:ascii="宋体" w:hAnsi="宋体"/>
          <w:b/>
          <w:szCs w:val="21"/>
          <w:highlight w:val="none"/>
        </w:rPr>
        <w:fldChar w:fldCharType="separate"/>
      </w:r>
      <w:r>
        <w:rPr>
          <w:rFonts w:hint="default" w:ascii="宋体" w:hAnsi="宋体"/>
          <w:b/>
          <w:szCs w:val="21"/>
          <w:highlight w:val="none"/>
          <w:lang w:val="en-US"/>
        </w:rPr>
        <w:t>     </w:t>
      </w:r>
      <w:r>
        <w:rPr>
          <w:rFonts w:hint="eastAsia" w:ascii="宋体" w:hAnsi="宋体"/>
          <w:b/>
          <w:szCs w:val="21"/>
          <w:highlight w:val="none"/>
        </w:rPr>
        <w:fldChar w:fldCharType="end"/>
      </w:r>
      <w:bookmarkEnd w:id="4"/>
      <w:r>
        <w:rPr>
          <w:rFonts w:ascii="宋体" w:hAnsi="宋体"/>
          <w:b/>
          <w:szCs w:val="21"/>
          <w:highlight w:val="none"/>
        </w:rPr>
        <w:t xml:space="preserve">  </w:t>
      </w:r>
    </w:p>
    <w:p>
      <w:pPr>
        <w:spacing w:line="400" w:lineRule="exact"/>
        <w:ind w:firstLine="630" w:firstLineChars="300"/>
        <w:rPr>
          <w:rFonts w:ascii="宋体" w:hAnsi="宋体"/>
          <w:szCs w:val="21"/>
          <w:highlight w:val="none"/>
        </w:rPr>
      </w:pPr>
      <w:r>
        <w:rPr>
          <w:rFonts w:hint="eastAsia" w:ascii="宋体" w:hAnsi="宋体"/>
          <w:szCs w:val="21"/>
          <w:highlight w:val="none"/>
        </w:rPr>
        <w:t>法定代表人：</w:t>
      </w:r>
      <w:bookmarkStart w:id="5" w:name="Text6"/>
      <w:r>
        <w:rPr>
          <w:rFonts w:hint="eastAsia" w:ascii="宋体" w:hAnsi="宋体"/>
          <w:szCs w:val="21"/>
          <w:highlight w:val="none"/>
        </w:rPr>
        <w:fldChar w:fldCharType="begin">
          <w:ffData>
            <w:name w:val="Text6"/>
            <w:enabled/>
            <w:calcOnExit w:val="0"/>
            <w:textInput/>
          </w:ffData>
        </w:fldChar>
      </w:r>
      <w:r>
        <w:rPr>
          <w:rFonts w:hint="eastAsia" w:ascii="宋体" w:hAnsi="宋体"/>
          <w:szCs w:val="21"/>
          <w:highlight w:val="none"/>
        </w:rPr>
        <w:instrText xml:space="preserve">FORMTEXT</w:instrText>
      </w:r>
      <w:r>
        <w:rPr>
          <w:rFonts w:hint="eastAsia" w:ascii="宋体" w:hAnsi="宋体"/>
          <w:szCs w:val="21"/>
          <w:highlight w:val="none"/>
        </w:rPr>
        <w:fldChar w:fldCharType="separate"/>
      </w:r>
      <w:r>
        <w:rPr>
          <w:rFonts w:hint="default" w:ascii="宋体" w:hAnsi="宋体"/>
          <w:szCs w:val="21"/>
          <w:highlight w:val="none"/>
          <w:lang w:val="en-US"/>
        </w:rPr>
        <w:t>     </w:t>
      </w:r>
      <w:r>
        <w:rPr>
          <w:rFonts w:hint="eastAsia" w:ascii="宋体" w:hAnsi="宋体"/>
          <w:szCs w:val="21"/>
          <w:highlight w:val="none"/>
        </w:rPr>
        <w:fldChar w:fldCharType="end"/>
      </w:r>
      <w:bookmarkEnd w:id="5"/>
      <w:r>
        <w:rPr>
          <w:rFonts w:hint="eastAsia" w:ascii="宋体" w:hAnsi="宋体"/>
          <w:szCs w:val="21"/>
          <w:highlight w:val="none"/>
        </w:rPr>
        <w:t xml:space="preserve"> </w:t>
      </w:r>
    </w:p>
    <w:p>
      <w:pPr>
        <w:spacing w:line="400" w:lineRule="exact"/>
        <w:ind w:firstLine="630" w:firstLineChars="300"/>
        <w:rPr>
          <w:rFonts w:ascii="宋体" w:hAnsi="宋体"/>
          <w:szCs w:val="21"/>
          <w:highlight w:val="none"/>
        </w:rPr>
      </w:pPr>
      <w:r>
        <w:rPr>
          <w:rFonts w:hint="eastAsia" w:ascii="宋体" w:hAnsi="宋体"/>
          <w:szCs w:val="21"/>
          <w:highlight w:val="none"/>
        </w:rPr>
        <w:t>地址：</w:t>
      </w:r>
      <w:bookmarkStart w:id="6" w:name="Text7"/>
      <w:r>
        <w:rPr>
          <w:rFonts w:hint="eastAsia" w:ascii="宋体" w:hAnsi="宋体"/>
          <w:szCs w:val="21"/>
          <w:highlight w:val="none"/>
        </w:rPr>
        <w:fldChar w:fldCharType="begin">
          <w:ffData>
            <w:name w:val="Text7"/>
            <w:enabled/>
            <w:calcOnExit w:val="0"/>
            <w:textInput/>
          </w:ffData>
        </w:fldChar>
      </w:r>
      <w:r>
        <w:rPr>
          <w:rFonts w:hint="eastAsia" w:ascii="宋体" w:hAnsi="宋体"/>
          <w:szCs w:val="21"/>
          <w:highlight w:val="none"/>
        </w:rPr>
        <w:instrText xml:space="preserve">FORMTEXT</w:instrText>
      </w:r>
      <w:r>
        <w:rPr>
          <w:rFonts w:hint="eastAsia" w:ascii="宋体" w:hAnsi="宋体"/>
          <w:szCs w:val="21"/>
          <w:highlight w:val="none"/>
        </w:rPr>
        <w:fldChar w:fldCharType="separate"/>
      </w:r>
      <w:r>
        <w:rPr>
          <w:rFonts w:hint="default" w:ascii="宋体" w:hAnsi="宋体"/>
          <w:szCs w:val="21"/>
          <w:highlight w:val="none"/>
          <w:lang w:val="en-US"/>
        </w:rPr>
        <w:t>     </w:t>
      </w:r>
      <w:r>
        <w:rPr>
          <w:rFonts w:hint="eastAsia" w:ascii="宋体" w:hAnsi="宋体"/>
          <w:szCs w:val="21"/>
          <w:highlight w:val="none"/>
        </w:rPr>
        <w:fldChar w:fldCharType="end"/>
      </w:r>
      <w:bookmarkEnd w:id="6"/>
      <w:r>
        <w:rPr>
          <w:rFonts w:hint="eastAsia" w:ascii="宋体" w:hAnsi="宋体"/>
          <w:szCs w:val="21"/>
          <w:highlight w:val="none"/>
        </w:rPr>
        <w:t xml:space="preserve"> </w:t>
      </w:r>
      <w:r>
        <w:rPr>
          <w:rFonts w:ascii="宋体" w:hAnsi="宋体"/>
          <w:szCs w:val="21"/>
          <w:highlight w:val="none"/>
        </w:rPr>
        <w:t xml:space="preserve">   </w:t>
      </w:r>
    </w:p>
    <w:p>
      <w:pPr>
        <w:spacing w:line="400" w:lineRule="exact"/>
        <w:ind w:firstLine="630" w:firstLineChars="300"/>
        <w:rPr>
          <w:rFonts w:hint="eastAsia" w:ascii="宋体" w:hAnsi="宋体"/>
          <w:szCs w:val="21"/>
          <w:highlight w:val="none"/>
        </w:rPr>
      </w:pPr>
      <w:r>
        <w:rPr>
          <w:rFonts w:hint="eastAsia" w:ascii="宋体" w:hAnsi="宋体"/>
          <w:szCs w:val="21"/>
          <w:highlight w:val="none"/>
        </w:rPr>
        <w:t>联系人：</w:t>
      </w:r>
      <w:bookmarkStart w:id="7" w:name="Text8"/>
      <w:r>
        <w:rPr>
          <w:rFonts w:hint="eastAsia" w:ascii="宋体" w:hAnsi="宋体"/>
          <w:szCs w:val="21"/>
          <w:highlight w:val="none"/>
        </w:rPr>
        <w:fldChar w:fldCharType="begin">
          <w:ffData>
            <w:name w:val="Text8"/>
            <w:enabled/>
            <w:calcOnExit w:val="0"/>
            <w:textInput/>
          </w:ffData>
        </w:fldChar>
      </w:r>
      <w:r>
        <w:rPr>
          <w:rFonts w:hint="eastAsia" w:ascii="宋体" w:hAnsi="宋体"/>
          <w:szCs w:val="21"/>
          <w:highlight w:val="none"/>
        </w:rPr>
        <w:instrText xml:space="preserve">FORMTEXT</w:instrText>
      </w:r>
      <w:r>
        <w:rPr>
          <w:rFonts w:hint="eastAsia" w:ascii="宋体" w:hAnsi="宋体"/>
          <w:szCs w:val="21"/>
          <w:highlight w:val="none"/>
        </w:rPr>
        <w:fldChar w:fldCharType="separate"/>
      </w:r>
      <w:r>
        <w:rPr>
          <w:rFonts w:hint="default" w:ascii="宋体" w:hAnsi="宋体"/>
          <w:szCs w:val="21"/>
          <w:highlight w:val="none"/>
          <w:lang w:val="en-US"/>
        </w:rPr>
        <w:t>     </w:t>
      </w:r>
      <w:r>
        <w:rPr>
          <w:rFonts w:hint="eastAsia" w:ascii="宋体" w:hAnsi="宋体"/>
          <w:szCs w:val="21"/>
          <w:highlight w:val="none"/>
        </w:rPr>
        <w:fldChar w:fldCharType="end"/>
      </w:r>
      <w:bookmarkEnd w:id="7"/>
      <w:r>
        <w:rPr>
          <w:rFonts w:hint="eastAsia" w:ascii="宋体" w:hAnsi="宋体"/>
          <w:szCs w:val="21"/>
          <w:highlight w:val="none"/>
        </w:rPr>
        <w:t xml:space="preserve">         联系方式：</w:t>
      </w:r>
      <w:bookmarkStart w:id="8" w:name="Text9"/>
      <w:r>
        <w:rPr>
          <w:rFonts w:hint="eastAsia" w:ascii="宋体" w:hAnsi="宋体"/>
          <w:szCs w:val="21"/>
          <w:highlight w:val="none"/>
        </w:rPr>
        <w:fldChar w:fldCharType="begin">
          <w:ffData>
            <w:name w:val="Text9"/>
            <w:enabled/>
            <w:calcOnExit w:val="0"/>
            <w:textInput/>
          </w:ffData>
        </w:fldChar>
      </w:r>
      <w:r>
        <w:rPr>
          <w:rFonts w:hint="eastAsia" w:ascii="宋体" w:hAnsi="宋体"/>
          <w:szCs w:val="21"/>
          <w:highlight w:val="none"/>
        </w:rPr>
        <w:instrText xml:space="preserve">FORMTEXT</w:instrText>
      </w:r>
      <w:r>
        <w:rPr>
          <w:rFonts w:hint="eastAsia" w:ascii="宋体" w:hAnsi="宋体"/>
          <w:szCs w:val="21"/>
          <w:highlight w:val="none"/>
        </w:rPr>
        <w:fldChar w:fldCharType="separate"/>
      </w:r>
      <w:r>
        <w:rPr>
          <w:rFonts w:hint="default" w:ascii="宋体" w:hAnsi="宋体"/>
          <w:szCs w:val="21"/>
          <w:highlight w:val="none"/>
          <w:lang w:val="en-US"/>
        </w:rPr>
        <w:t>     </w:t>
      </w:r>
      <w:r>
        <w:rPr>
          <w:rFonts w:hint="eastAsia" w:ascii="宋体" w:hAnsi="宋体"/>
          <w:szCs w:val="21"/>
          <w:highlight w:val="none"/>
        </w:rPr>
        <w:fldChar w:fldCharType="end"/>
      </w:r>
      <w:bookmarkEnd w:id="8"/>
    </w:p>
    <w:p>
      <w:pPr>
        <w:spacing w:line="400" w:lineRule="exact"/>
        <w:ind w:firstLine="630" w:firstLineChars="300"/>
        <w:rPr>
          <w:rFonts w:hint="default" w:ascii="宋体" w:hAnsi="宋体"/>
          <w:szCs w:val="21"/>
          <w:highlight w:val="none"/>
        </w:rPr>
      </w:pPr>
      <w:r>
        <w:rPr>
          <w:rFonts w:hint="eastAsia" w:ascii="宋体" w:hAnsi="宋体"/>
          <w:szCs w:val="21"/>
          <w:highlight w:val="none"/>
          <w:lang w:val="en-US" w:eastAsia="zh-CN"/>
        </w:rPr>
        <w:t>邮箱</w:t>
      </w:r>
      <w:r>
        <w:rPr>
          <w:rFonts w:hint="eastAsia" w:ascii="宋体" w:hAnsi="宋体"/>
          <w:szCs w:val="21"/>
          <w:highlight w:val="none"/>
        </w:rPr>
        <w:t>：</w:t>
      </w:r>
      <w:r>
        <w:rPr>
          <w:rFonts w:hint="eastAsia" w:ascii="宋体" w:hAnsi="宋体"/>
          <w:szCs w:val="21"/>
          <w:highlight w:val="none"/>
        </w:rPr>
        <w:fldChar w:fldCharType="begin">
          <w:ffData>
            <w:name w:val="Text3"/>
            <w:enabled/>
            <w:calcOnExit w:val="0"/>
            <w:textInput/>
          </w:ffData>
        </w:fldChar>
      </w:r>
      <w:r>
        <w:rPr>
          <w:rFonts w:hint="eastAsia" w:ascii="宋体" w:hAnsi="宋体"/>
          <w:szCs w:val="21"/>
          <w:highlight w:val="none"/>
        </w:rPr>
        <w:instrText xml:space="preserve">FORMTEXT</w:instrText>
      </w:r>
      <w:r>
        <w:rPr>
          <w:rFonts w:hint="eastAsia" w:ascii="宋体" w:hAnsi="宋体"/>
          <w:szCs w:val="21"/>
          <w:highlight w:val="none"/>
        </w:rPr>
        <w:fldChar w:fldCharType="separate"/>
      </w:r>
      <w:r>
        <w:rPr>
          <w:rFonts w:hint="default" w:ascii="宋体" w:hAnsi="宋体"/>
          <w:szCs w:val="21"/>
          <w:highlight w:val="none"/>
          <w:lang w:val="en-US"/>
        </w:rPr>
        <w:t>     </w:t>
      </w:r>
      <w:r>
        <w:rPr>
          <w:rFonts w:hint="eastAsia" w:ascii="宋体" w:hAnsi="宋体"/>
          <w:szCs w:val="21"/>
          <w:highlight w:val="none"/>
        </w:rPr>
        <w:fldChar w:fldCharType="end"/>
      </w:r>
    </w:p>
    <w:p>
      <w:pPr>
        <w:spacing w:line="400" w:lineRule="exact"/>
        <w:ind w:firstLine="630" w:firstLineChars="300"/>
        <w:rPr>
          <w:rFonts w:ascii="宋体" w:hAnsi="宋体"/>
          <w:szCs w:val="21"/>
          <w:highlight w:val="none"/>
        </w:rPr>
      </w:pPr>
    </w:p>
    <w:p>
      <w:pPr>
        <w:spacing w:line="400" w:lineRule="exact"/>
        <w:ind w:firstLine="420" w:firstLineChars="200"/>
        <w:rPr>
          <w:rFonts w:hint="eastAsia" w:ascii="宋体" w:hAnsi="宋体"/>
          <w:szCs w:val="21"/>
          <w:highlight w:val="none"/>
        </w:rPr>
      </w:pPr>
      <w:r>
        <w:rPr>
          <w:rFonts w:hint="eastAsia" w:ascii="宋体" w:hAnsi="宋体"/>
          <w:szCs w:val="21"/>
          <w:highlight w:val="none"/>
        </w:rPr>
        <w:t>依据《中华人民共和国</w:t>
      </w:r>
      <w:r>
        <w:rPr>
          <w:rFonts w:hint="eastAsia" w:ascii="宋体" w:hAnsi="宋体"/>
          <w:szCs w:val="21"/>
          <w:highlight w:val="none"/>
          <w:lang w:val="en-US" w:eastAsia="zh-CN"/>
        </w:rPr>
        <w:t>民法典</w:t>
      </w:r>
      <w:r>
        <w:rPr>
          <w:rFonts w:hint="eastAsia" w:ascii="宋体" w:hAnsi="宋体"/>
          <w:szCs w:val="21"/>
          <w:highlight w:val="none"/>
        </w:rPr>
        <w:t>》的规定，甲乙双方经充分协商，就甲方委托乙方进行</w:t>
      </w:r>
      <w:bookmarkStart w:id="9" w:name="Text10"/>
      <w:r>
        <w:rPr>
          <w:rFonts w:hint="eastAsia" w:ascii="宋体" w:hAnsi="宋体"/>
          <w:szCs w:val="21"/>
          <w:highlight w:val="none"/>
          <w:u w:val="single"/>
        </w:rPr>
        <w:fldChar w:fldCharType="begin">
          <w:ffData>
            <w:name w:val="Text10"/>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bookmarkEnd w:id="9"/>
      <w:r>
        <w:rPr>
          <w:rFonts w:hint="eastAsia" w:ascii="宋体" w:hAnsi="宋体"/>
          <w:szCs w:val="21"/>
          <w:highlight w:val="none"/>
          <w:u w:val="none"/>
        </w:rPr>
        <w:t>（以下简称</w:t>
      </w:r>
      <w:r>
        <w:rPr>
          <w:rFonts w:hint="eastAsia" w:ascii="宋体" w:hAnsi="宋体"/>
          <w:szCs w:val="21"/>
          <w:highlight w:val="none"/>
          <w:u w:val="none"/>
        </w:rPr>
        <w:t>“</w:t>
      </w:r>
      <w:r>
        <w:rPr>
          <w:rFonts w:hint="eastAsia" w:ascii="宋体" w:hAnsi="宋体"/>
          <w:szCs w:val="21"/>
          <w:highlight w:val="none"/>
          <w:u w:val="none"/>
          <w:lang w:val="en-US" w:eastAsia="zh-CN"/>
        </w:rPr>
        <w:t xml:space="preserve"> </w:t>
      </w:r>
      <w:r>
        <w:rPr>
          <w:rFonts w:hint="eastAsia" w:ascii="宋体" w:hAnsi="宋体"/>
          <w:szCs w:val="21"/>
          <w:highlight w:val="none"/>
          <w:u w:val="single"/>
          <w:lang w:val="en-US" w:eastAsia="zh-CN"/>
        </w:rPr>
        <w:fldChar w:fldCharType="begin">
          <w:ffData>
            <w:name w:val="Text11"/>
            <w:enabled/>
            <w:calcOnExit w:val="0"/>
            <w:textInput/>
          </w:ffData>
        </w:fldChar>
      </w:r>
      <w:bookmarkStart w:id="10" w:name="Text11"/>
      <w:r>
        <w:rPr>
          <w:rFonts w:hint="eastAsia" w:ascii="宋体" w:hAnsi="宋体"/>
          <w:szCs w:val="21"/>
          <w:highlight w:val="none"/>
          <w:u w:val="single"/>
          <w:lang w:val="en-US" w:eastAsia="zh-CN"/>
        </w:rPr>
        <w:instrText xml:space="preserve">FORMTEXT</w:instrText>
      </w:r>
      <w:r>
        <w:rPr>
          <w:rFonts w:hint="eastAsia" w:ascii="宋体" w:hAnsi="宋体"/>
          <w:szCs w:val="21"/>
          <w:highlight w:val="none"/>
          <w:u w:val="single"/>
          <w:lang w:val="en-US" w:eastAsia="zh-CN"/>
        </w:rPr>
        <w:fldChar w:fldCharType="separate"/>
      </w:r>
      <w:r>
        <w:rPr>
          <w:rFonts w:hint="default" w:ascii="宋体" w:hAnsi="宋体"/>
          <w:szCs w:val="21"/>
          <w:highlight w:val="none"/>
          <w:u w:val="single"/>
          <w:lang w:val="en-US" w:eastAsia="zh-CN"/>
        </w:rPr>
        <w:t>     </w:t>
      </w:r>
      <w:r>
        <w:rPr>
          <w:rFonts w:hint="eastAsia" w:ascii="宋体" w:hAnsi="宋体"/>
          <w:szCs w:val="21"/>
          <w:highlight w:val="none"/>
          <w:u w:val="single"/>
          <w:lang w:val="en-US" w:eastAsia="zh-CN"/>
        </w:rPr>
        <w:fldChar w:fldCharType="end"/>
      </w:r>
      <w:bookmarkEnd w:id="10"/>
      <w:r>
        <w:rPr>
          <w:rFonts w:hint="eastAsia" w:ascii="宋体" w:hAnsi="宋体"/>
          <w:szCs w:val="21"/>
          <w:highlight w:val="none"/>
          <w:u w:val="none"/>
        </w:rPr>
        <w:t>”</w:t>
      </w:r>
      <w:r>
        <w:rPr>
          <w:rFonts w:hint="eastAsia" w:ascii="宋体" w:hAnsi="宋体"/>
          <w:szCs w:val="21"/>
          <w:highlight w:val="none"/>
          <w:u w:val="none"/>
        </w:rPr>
        <w:t>）</w:t>
      </w:r>
      <w:r>
        <w:rPr>
          <w:rFonts w:hint="eastAsia" w:ascii="宋体" w:hAnsi="宋体"/>
          <w:szCs w:val="21"/>
          <w:highlight w:val="none"/>
        </w:rPr>
        <w:t>的咨询服务事宜，同意按照以下条款签订本合同并执行。</w:t>
      </w:r>
    </w:p>
    <w:p>
      <w:pPr>
        <w:pStyle w:val="2"/>
        <w:spacing w:before="0" w:after="0" w:line="400" w:lineRule="exact"/>
        <w:ind w:firstLine="422" w:firstLineChars="200"/>
        <w:rPr>
          <w:rFonts w:ascii="宋体" w:hAnsi="宋体" w:eastAsia="宋体"/>
          <w:sz w:val="21"/>
          <w:szCs w:val="21"/>
          <w:highlight w:val="none"/>
        </w:rPr>
      </w:pPr>
      <w:bookmarkStart w:id="11" w:name="_Toc365467748"/>
      <w:bookmarkStart w:id="12" w:name="_Toc19857"/>
      <w:bookmarkStart w:id="13" w:name="_Toc18164"/>
      <w:r>
        <w:rPr>
          <w:rFonts w:hint="eastAsia" w:ascii="宋体" w:hAnsi="宋体" w:eastAsia="宋体"/>
          <w:sz w:val="21"/>
          <w:szCs w:val="21"/>
          <w:highlight w:val="none"/>
        </w:rPr>
        <w:t>第一条 项目的</w:t>
      </w:r>
      <w:bookmarkEnd w:id="11"/>
      <w:r>
        <w:rPr>
          <w:rFonts w:hint="eastAsia" w:ascii="宋体" w:hAnsi="宋体" w:eastAsia="宋体"/>
          <w:sz w:val="21"/>
          <w:szCs w:val="21"/>
          <w:highlight w:val="none"/>
        </w:rPr>
        <w:t>内容和要求</w:t>
      </w:r>
      <w:bookmarkEnd w:id="12"/>
      <w:bookmarkEnd w:id="13"/>
    </w:p>
    <w:p>
      <w:pPr>
        <w:spacing w:line="400" w:lineRule="exact"/>
        <w:ind w:firstLine="420" w:firstLineChars="200"/>
        <w:rPr>
          <w:rFonts w:hint="eastAsia" w:ascii="宋体" w:hAnsi="宋体"/>
          <w:szCs w:val="21"/>
          <w:highlight w:val="none"/>
        </w:rPr>
      </w:pPr>
      <w:r>
        <w:rPr>
          <w:rFonts w:hint="eastAsia" w:ascii="宋体" w:hAnsi="宋体"/>
          <w:szCs w:val="21"/>
          <w:highlight w:val="none"/>
        </w:rPr>
        <w:t>1.1服务的期限：</w:t>
      </w:r>
    </w:p>
    <w:p>
      <w:pPr>
        <w:spacing w:line="400" w:lineRule="exact"/>
        <w:ind w:firstLine="840" w:firstLineChars="400"/>
        <w:rPr>
          <w:rFonts w:hint="eastAsia" w:ascii="宋体" w:hAnsi="宋体"/>
          <w:szCs w:val="21"/>
          <w:highlight w:val="none"/>
        </w:rPr>
      </w:pPr>
      <w:r>
        <w:rPr>
          <w:rFonts w:hint="eastAsia" w:ascii="宋体" w:hAnsi="宋体" w:cs="宋体"/>
          <w:szCs w:val="21"/>
          <w:highlight w:val="none"/>
          <w:lang w:eastAsia="zh-CN"/>
        </w:rPr>
        <w:fldChar w:fldCharType="begin">
          <w:ffData>
            <w:name w:val="Text12"/>
            <w:enabled/>
            <w:calcOnExit w:val="0"/>
            <w:textInput/>
          </w:ffData>
        </w:fldChar>
      </w:r>
      <w:bookmarkStart w:id="14" w:name="Text12"/>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bookmarkEnd w:id="14"/>
      <w:r>
        <w:rPr>
          <w:rFonts w:hint="eastAsia" w:ascii="宋体" w:hAnsi="宋体"/>
          <w:szCs w:val="21"/>
          <w:highlight w:val="none"/>
        </w:rPr>
        <w:t xml:space="preserve">现  场： </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年</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月</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日至</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年</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月</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日。</w:t>
      </w:r>
    </w:p>
    <w:p>
      <w:pPr>
        <w:spacing w:line="400" w:lineRule="exact"/>
        <w:ind w:firstLine="840" w:firstLineChars="400"/>
        <w:rPr>
          <w:rFonts w:hint="eastAsia" w:ascii="宋体" w:hAnsi="宋体"/>
          <w:szCs w:val="21"/>
          <w:highlight w:val="none"/>
        </w:rPr>
      </w:pP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szCs w:val="21"/>
          <w:highlight w:val="none"/>
        </w:rPr>
        <w:t xml:space="preserve">非现场： </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年</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月</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日至</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年</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月</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日。</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1.2服务内容：</w:t>
      </w:r>
      <w:bookmarkStart w:id="15" w:name="Text14"/>
      <w:r>
        <w:rPr>
          <w:rFonts w:hint="eastAsia" w:ascii="宋体" w:hAnsi="宋体" w:eastAsia="宋体" w:cs="Times New Roman"/>
          <w:kern w:val="2"/>
          <w:sz w:val="21"/>
          <w:szCs w:val="21"/>
          <w:highlight w:val="none"/>
          <w:u w:val="single"/>
          <w:lang w:val="en-US" w:eastAsia="zh-CN" w:bidi="ar-SA"/>
        </w:rPr>
        <w:fldChar w:fldCharType="begin">
          <w:ffData>
            <w:name w:val="Text14"/>
            <w:enabled/>
            <w:calcOnExit w:val="0"/>
            <w:textInput>
              <w:default w:val=" ……详见附件《工作说明书》 。"/>
            </w:textInput>
          </w:ffData>
        </w:fldChar>
      </w:r>
      <w:r>
        <w:rPr>
          <w:rFonts w:hint="eastAsia" w:ascii="宋体" w:hAnsi="宋体" w:eastAsia="宋体" w:cs="Times New Roman"/>
          <w:kern w:val="2"/>
          <w:sz w:val="21"/>
          <w:szCs w:val="21"/>
          <w:highlight w:val="none"/>
          <w:u w:val="single"/>
          <w:lang w:val="en-US" w:eastAsia="zh-CN" w:bidi="ar-SA"/>
        </w:rPr>
        <w:instrText xml:space="preserve">FORMTEXT</w:instrText>
      </w:r>
      <w:r>
        <w:rPr>
          <w:rFonts w:hint="eastAsia" w:ascii="宋体" w:hAnsi="宋体" w:eastAsia="宋体" w:cs="Times New Roman"/>
          <w:kern w:val="2"/>
          <w:sz w:val="21"/>
          <w:szCs w:val="21"/>
          <w:highlight w:val="none"/>
          <w:u w:val="single"/>
          <w:lang w:val="en-US" w:eastAsia="zh-CN" w:bidi="ar-SA"/>
        </w:rPr>
        <w:fldChar w:fldCharType="separate"/>
      </w:r>
      <w:r>
        <w:rPr>
          <w:rFonts w:hint="eastAsia" w:ascii="宋体" w:hAnsi="宋体" w:eastAsia="宋体" w:cs="Times New Roman"/>
          <w:kern w:val="2"/>
          <w:sz w:val="21"/>
          <w:szCs w:val="21"/>
          <w:highlight w:val="none"/>
          <w:u w:val="single"/>
          <w:lang w:val="en-US" w:eastAsia="zh-CN" w:bidi="ar-SA"/>
        </w:rPr>
        <w:t xml:space="preserve"> ……详见附件《工作说明书》 </w:t>
      </w:r>
      <w:r>
        <w:rPr>
          <w:rFonts w:hint="eastAsia" w:ascii="宋体" w:hAnsi="宋体" w:eastAsia="宋体" w:cs="Times New Roman"/>
          <w:kern w:val="2"/>
          <w:sz w:val="21"/>
          <w:szCs w:val="21"/>
          <w:highlight w:val="none"/>
          <w:u w:val="single"/>
          <w:lang w:val="en-US" w:eastAsia="zh-CN" w:bidi="ar-SA"/>
        </w:rPr>
        <w:fldChar w:fldCharType="end"/>
      </w:r>
      <w:bookmarkEnd w:id="15"/>
      <w:r>
        <w:rPr>
          <w:rFonts w:hint="eastAsia" w:ascii="宋体" w:hAnsi="宋体"/>
          <w:i/>
          <w:iCs/>
          <w:szCs w:val="21"/>
          <w:highlight w:val="none"/>
        </w:rPr>
        <w:t>。</w:t>
      </w:r>
    </w:p>
    <w:p>
      <w:pPr>
        <w:spacing w:line="400" w:lineRule="exact"/>
        <w:ind w:firstLine="420" w:firstLineChars="200"/>
        <w:rPr>
          <w:rFonts w:hint="eastAsia" w:ascii="宋体" w:hAnsi="宋体"/>
          <w:szCs w:val="21"/>
          <w:highlight w:val="none"/>
          <w:u w:val="single"/>
        </w:rPr>
      </w:pPr>
      <w:r>
        <w:rPr>
          <w:rFonts w:hint="eastAsia" w:ascii="宋体" w:hAnsi="宋体"/>
          <w:szCs w:val="21"/>
          <w:highlight w:val="none"/>
        </w:rPr>
        <w:t>1.3服务目标：</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1.4服务地点：</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1.5甲方指定</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为甲方项目联系人，联系方式</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w:t>
      </w:r>
    </w:p>
    <w:p>
      <w:pPr>
        <w:spacing w:line="400" w:lineRule="exact"/>
        <w:ind w:firstLine="420" w:firstLineChars="200"/>
        <w:rPr>
          <w:rFonts w:ascii="宋体" w:hAnsi="宋体"/>
          <w:szCs w:val="21"/>
          <w:highlight w:val="none"/>
        </w:rPr>
      </w:pPr>
      <w:r>
        <w:rPr>
          <w:rFonts w:hint="eastAsia" w:ascii="宋体" w:hAnsi="宋体"/>
          <w:szCs w:val="21"/>
          <w:highlight w:val="none"/>
        </w:rPr>
        <w:t xml:space="preserve">   乙方指定</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为乙方项目联系人，联系方式</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w:t>
      </w:r>
    </w:p>
    <w:p>
      <w:pPr>
        <w:pStyle w:val="2"/>
        <w:spacing w:before="0" w:after="0" w:line="400" w:lineRule="exact"/>
        <w:ind w:firstLine="422" w:firstLineChars="200"/>
        <w:rPr>
          <w:rFonts w:ascii="宋体" w:hAnsi="宋体" w:eastAsia="宋体"/>
          <w:sz w:val="21"/>
          <w:szCs w:val="21"/>
          <w:highlight w:val="none"/>
        </w:rPr>
      </w:pPr>
      <w:bookmarkStart w:id="16" w:name="_Toc17115"/>
      <w:bookmarkStart w:id="17" w:name="_Toc365467749"/>
      <w:bookmarkStart w:id="18" w:name="_Toc23358"/>
      <w:r>
        <w:rPr>
          <w:rFonts w:hint="eastAsia" w:ascii="宋体" w:hAnsi="宋体" w:eastAsia="宋体"/>
          <w:sz w:val="21"/>
          <w:szCs w:val="21"/>
          <w:highlight w:val="none"/>
        </w:rPr>
        <w:t>第二条 项目的验收</w:t>
      </w:r>
      <w:bookmarkEnd w:id="16"/>
      <w:bookmarkEnd w:id="17"/>
      <w:bookmarkEnd w:id="18"/>
    </w:p>
    <w:p>
      <w:pPr>
        <w:tabs>
          <w:tab w:val="left" w:pos="427"/>
          <w:tab w:val="left" w:pos="454"/>
        </w:tabs>
        <w:spacing w:line="400" w:lineRule="exact"/>
        <w:ind w:firstLine="420" w:firstLineChars="200"/>
        <w:rPr>
          <w:rFonts w:hint="eastAsia" w:ascii="宋体" w:hAnsi="宋体"/>
          <w:szCs w:val="21"/>
          <w:highlight w:val="none"/>
        </w:rPr>
      </w:pPr>
      <w:r>
        <w:rPr>
          <w:rFonts w:hint="eastAsia" w:ascii="宋体" w:hAnsi="宋体"/>
          <w:szCs w:val="21"/>
          <w:highlight w:val="none"/>
        </w:rPr>
        <w:t>2.1乙方完成咨询服务后，应通知甲方验收，甲方负责本合同服务内容的验收。</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2.2甲方指派专人组成验收小组对乙方提供的服务进行验收。如验收小组中有</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lang w:val="en-US" w:eastAsia="zh-CN"/>
        </w:rPr>
        <w:t>50</w:t>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u w:val="single"/>
          <w:lang w:val="en-US" w:eastAsia="zh-CN"/>
        </w:rPr>
        <w:t>%</w:t>
      </w:r>
      <w:r>
        <w:rPr>
          <w:rFonts w:hint="eastAsia" w:ascii="宋体" w:hAnsi="宋体"/>
          <w:szCs w:val="21"/>
          <w:highlight w:val="none"/>
        </w:rPr>
        <w:t>以上成员认为乙方提供的服务不符合验收标准，则视为乙方提供的服务验收不合格。验收合格的，甲方应出具验收报告交付乙方。</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2.3验收应在收到乙方通知后的</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天内结束。如果因为甲方的原因未能在该验收期限内完成验收，双方可协商适当延长验收期限。</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2.4验收不合格的，乙方应在</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日内做出响应，并在</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内修改完善再次提交验收。</w:t>
      </w:r>
    </w:p>
    <w:p>
      <w:pPr>
        <w:pStyle w:val="2"/>
        <w:spacing w:before="0" w:after="0" w:line="400" w:lineRule="exact"/>
        <w:ind w:firstLine="422" w:firstLineChars="200"/>
        <w:rPr>
          <w:rFonts w:ascii="宋体" w:hAnsi="宋体" w:eastAsia="宋体"/>
          <w:sz w:val="21"/>
          <w:szCs w:val="21"/>
          <w:highlight w:val="none"/>
        </w:rPr>
      </w:pPr>
      <w:bookmarkStart w:id="19" w:name="_Toc1681"/>
      <w:r>
        <w:rPr>
          <w:rFonts w:hint="eastAsia" w:ascii="宋体" w:hAnsi="宋体" w:eastAsia="宋体"/>
          <w:sz w:val="21"/>
          <w:szCs w:val="21"/>
          <w:highlight w:val="none"/>
        </w:rPr>
        <w:t>第三条 项目的交付</w:t>
      </w:r>
      <w:bookmarkEnd w:id="19"/>
    </w:p>
    <w:p>
      <w:pPr>
        <w:spacing w:line="400" w:lineRule="exact"/>
        <w:ind w:firstLine="420" w:firstLineChars="200"/>
        <w:rPr>
          <w:rFonts w:hint="eastAsia" w:ascii="宋体" w:hAnsi="宋体"/>
          <w:szCs w:val="21"/>
          <w:highlight w:val="none"/>
        </w:rPr>
      </w:pPr>
      <w:r>
        <w:rPr>
          <w:rFonts w:hint="eastAsia" w:ascii="宋体" w:hAnsi="宋体"/>
          <w:szCs w:val="21"/>
          <w:highlight w:val="none"/>
        </w:rPr>
        <w:t>3.1本次项目验收合格后交付物为：</w:t>
      </w:r>
    </w:p>
    <w:p>
      <w:pPr>
        <w:spacing w:line="400" w:lineRule="exact"/>
        <w:ind w:firstLine="420" w:firstLineChars="200"/>
        <w:rPr>
          <w:rFonts w:hint="eastAsia" w:ascii="宋体" w:hAnsi="宋体"/>
          <w:szCs w:val="21"/>
          <w:highlight w:val="none"/>
        </w:rPr>
      </w:pP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szCs w:val="21"/>
          <w:highlight w:val="none"/>
        </w:rPr>
        <w:t>本合同项目所涉及内容：</w:t>
      </w:r>
    </w:p>
    <w:tbl>
      <w:tblPr>
        <w:tblStyle w:val="8"/>
        <w:tblW w:w="95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02"/>
        <w:gridCol w:w="3260"/>
        <w:gridCol w:w="35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2802" w:type="dxa"/>
            <w:noWrap w:val="0"/>
            <w:vAlign w:val="top"/>
          </w:tcPr>
          <w:p>
            <w:pPr>
              <w:spacing w:line="400" w:lineRule="exact"/>
              <w:ind w:firstLine="420" w:firstLineChars="200"/>
              <w:rPr>
                <w:rFonts w:hint="eastAsia" w:ascii="宋体" w:hAnsi="宋体"/>
                <w:szCs w:val="21"/>
                <w:highlight w:val="none"/>
              </w:rPr>
            </w:pP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szCs w:val="21"/>
                <w:highlight w:val="none"/>
              </w:rPr>
              <w:t>分析评估报告</w:t>
            </w:r>
          </w:p>
        </w:tc>
        <w:tc>
          <w:tcPr>
            <w:tcW w:w="3260" w:type="dxa"/>
            <w:noWrap w:val="0"/>
            <w:vAlign w:val="top"/>
          </w:tcPr>
          <w:p>
            <w:pPr>
              <w:spacing w:line="400" w:lineRule="exact"/>
              <w:ind w:firstLine="420" w:firstLineChars="200"/>
              <w:rPr>
                <w:rFonts w:hint="eastAsia" w:ascii="宋体" w:hAnsi="宋体"/>
                <w:szCs w:val="21"/>
                <w:highlight w:val="none"/>
              </w:rPr>
            </w:pP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szCs w:val="21"/>
                <w:highlight w:val="none"/>
              </w:rPr>
              <w:t>项目服务总结</w:t>
            </w:r>
          </w:p>
        </w:tc>
        <w:tc>
          <w:tcPr>
            <w:tcW w:w="3514" w:type="dxa"/>
            <w:noWrap w:val="0"/>
            <w:vAlign w:val="top"/>
          </w:tcPr>
          <w:p>
            <w:pPr>
              <w:spacing w:line="400" w:lineRule="exact"/>
              <w:ind w:firstLine="420" w:firstLineChars="200"/>
              <w:rPr>
                <w:rFonts w:hint="eastAsia" w:ascii="宋体" w:hAnsi="宋体"/>
                <w:szCs w:val="21"/>
                <w:highlight w:val="none"/>
              </w:rPr>
            </w:pP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szCs w:val="21"/>
                <w:highlight w:val="none"/>
              </w:rPr>
              <w:t>验收报告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atLeast"/>
        </w:trPr>
        <w:tc>
          <w:tcPr>
            <w:tcW w:w="2802" w:type="dxa"/>
            <w:noWrap w:val="0"/>
            <w:vAlign w:val="top"/>
          </w:tcPr>
          <w:p>
            <w:pPr>
              <w:spacing w:line="400" w:lineRule="exact"/>
              <w:ind w:firstLine="420" w:firstLineChars="200"/>
              <w:rPr>
                <w:rFonts w:hint="eastAsia" w:ascii="宋体" w:hAnsi="宋体"/>
                <w:szCs w:val="21"/>
                <w:highlight w:val="none"/>
              </w:rPr>
            </w:pP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szCs w:val="21"/>
                <w:highlight w:val="none"/>
              </w:rPr>
              <w:t>评测方案</w:t>
            </w:r>
          </w:p>
        </w:tc>
        <w:tc>
          <w:tcPr>
            <w:tcW w:w="3260" w:type="dxa"/>
            <w:noWrap w:val="0"/>
            <w:vAlign w:val="top"/>
          </w:tcPr>
          <w:p>
            <w:pPr>
              <w:spacing w:line="400" w:lineRule="exact"/>
              <w:ind w:firstLine="420" w:firstLineChars="200"/>
              <w:rPr>
                <w:rFonts w:hint="eastAsia" w:ascii="宋体" w:hAnsi="宋体"/>
                <w:szCs w:val="21"/>
                <w:highlight w:val="none"/>
                <w:u w:val="single"/>
              </w:rPr>
            </w:pP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szCs w:val="21"/>
                <w:highlight w:val="none"/>
              </w:rPr>
              <w:t>整改建议书</w:t>
            </w:r>
          </w:p>
        </w:tc>
        <w:tc>
          <w:tcPr>
            <w:tcW w:w="3514" w:type="dxa"/>
            <w:noWrap w:val="0"/>
            <w:vAlign w:val="top"/>
          </w:tcPr>
          <w:p>
            <w:pPr>
              <w:spacing w:line="400" w:lineRule="exact"/>
              <w:ind w:firstLine="420" w:firstLineChars="200"/>
              <w:rPr>
                <w:rFonts w:hint="eastAsia" w:ascii="宋体" w:hAnsi="宋体"/>
                <w:szCs w:val="21"/>
                <w:highlight w:val="none"/>
              </w:rPr>
            </w:pP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szCs w:val="21"/>
                <w:highlight w:val="none"/>
              </w:rPr>
              <w:t>项目实施计划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trPr>
        <w:tc>
          <w:tcPr>
            <w:tcW w:w="2802" w:type="dxa"/>
            <w:noWrap w:val="0"/>
            <w:vAlign w:val="top"/>
          </w:tcPr>
          <w:p>
            <w:pPr>
              <w:spacing w:line="400" w:lineRule="exact"/>
              <w:ind w:firstLine="420" w:firstLineChars="200"/>
              <w:rPr>
                <w:rFonts w:ascii="宋体" w:hAnsi="宋体"/>
                <w:szCs w:val="21"/>
                <w:highlight w:val="none"/>
              </w:rPr>
            </w:pP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szCs w:val="21"/>
                <w:highlight w:val="none"/>
              </w:rPr>
              <w:t>评测报告</w:t>
            </w:r>
          </w:p>
        </w:tc>
        <w:tc>
          <w:tcPr>
            <w:tcW w:w="3260" w:type="dxa"/>
            <w:noWrap w:val="0"/>
            <w:vAlign w:val="top"/>
          </w:tcPr>
          <w:p>
            <w:pPr>
              <w:spacing w:line="400" w:lineRule="exact"/>
              <w:ind w:firstLine="420" w:firstLineChars="200"/>
              <w:rPr>
                <w:rFonts w:ascii="宋体" w:hAnsi="宋体"/>
                <w:szCs w:val="21"/>
                <w:highlight w:val="none"/>
              </w:rPr>
            </w:pPr>
          </w:p>
        </w:tc>
        <w:tc>
          <w:tcPr>
            <w:tcW w:w="3514" w:type="dxa"/>
            <w:noWrap w:val="0"/>
            <w:vAlign w:val="top"/>
          </w:tcPr>
          <w:p>
            <w:pPr>
              <w:spacing w:line="400" w:lineRule="exact"/>
              <w:ind w:firstLine="420" w:firstLineChars="200"/>
              <w:rPr>
                <w:rFonts w:ascii="宋体" w:hAnsi="宋体"/>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76" w:type="dxa"/>
            <w:gridSpan w:val="3"/>
            <w:noWrap w:val="0"/>
            <w:vAlign w:val="top"/>
          </w:tcPr>
          <w:p>
            <w:pPr>
              <w:spacing w:line="400" w:lineRule="exact"/>
              <w:ind w:firstLine="420" w:firstLineChars="200"/>
              <w:rPr>
                <w:rFonts w:hint="eastAsia" w:ascii="宋体" w:hAnsi="宋体"/>
                <w:szCs w:val="21"/>
                <w:highlight w:val="none"/>
              </w:rPr>
            </w:pP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szCs w:val="21"/>
                <w:highlight w:val="none"/>
              </w:rPr>
              <w:t>其他补充：</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p>
        </w:tc>
      </w:tr>
    </w:tbl>
    <w:p>
      <w:pPr>
        <w:spacing w:line="400" w:lineRule="exact"/>
        <w:ind w:firstLine="420" w:firstLineChars="200"/>
        <w:rPr>
          <w:rFonts w:hint="eastAsia" w:ascii="宋体" w:hAnsi="宋体"/>
          <w:szCs w:val="21"/>
          <w:highlight w:val="none"/>
        </w:rPr>
      </w:pP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szCs w:val="21"/>
          <w:highlight w:val="none"/>
        </w:rPr>
        <w:t>具体交付物及名称清单详见本合同附件</w:t>
      </w:r>
      <w:r>
        <w:rPr>
          <w:rFonts w:hint="eastAsia" w:ascii="宋体" w:hAnsi="宋体"/>
          <w:szCs w:val="21"/>
          <w:highlight w:val="none"/>
        </w:rPr>
        <w:t>《</w:t>
      </w:r>
      <w:r>
        <w:rPr>
          <w:rFonts w:hint="eastAsia" w:ascii="宋体" w:hAnsi="宋体"/>
          <w:i/>
          <w:iCs/>
          <w:szCs w:val="21"/>
          <w:highlight w:val="none"/>
          <w:u w:val="single"/>
        </w:rPr>
        <w:t>工作说明书</w:t>
      </w:r>
      <w:r>
        <w:rPr>
          <w:rFonts w:hint="eastAsia" w:ascii="宋体" w:hAnsi="宋体"/>
          <w:szCs w:val="21"/>
          <w:highlight w:val="none"/>
        </w:rPr>
        <w:t>》。</w:t>
      </w:r>
    </w:p>
    <w:p>
      <w:pPr>
        <w:pStyle w:val="2"/>
        <w:spacing w:before="0" w:after="0" w:line="400" w:lineRule="exact"/>
        <w:ind w:firstLine="422" w:firstLineChars="200"/>
        <w:rPr>
          <w:rFonts w:ascii="宋体" w:hAnsi="宋体" w:eastAsia="宋体"/>
          <w:bCs/>
          <w:sz w:val="21"/>
          <w:szCs w:val="21"/>
          <w:highlight w:val="none"/>
        </w:rPr>
      </w:pPr>
      <w:bookmarkStart w:id="20" w:name="_Toc17884"/>
      <w:r>
        <w:rPr>
          <w:rFonts w:hint="eastAsia" w:ascii="宋体" w:hAnsi="宋体"/>
          <w:bCs/>
          <w:sz w:val="21"/>
          <w:szCs w:val="21"/>
          <w:highlight w:val="none"/>
        </w:rPr>
        <w:t xml:space="preserve">第四条 </w:t>
      </w:r>
      <w:bookmarkStart w:id="21" w:name="_Toc365467751"/>
      <w:bookmarkStart w:id="22" w:name="_Toc6750"/>
      <w:r>
        <w:rPr>
          <w:rFonts w:hint="eastAsia" w:ascii="宋体" w:hAnsi="宋体" w:eastAsia="宋体"/>
          <w:bCs/>
          <w:sz w:val="21"/>
          <w:szCs w:val="21"/>
          <w:highlight w:val="none"/>
        </w:rPr>
        <w:t>甲方权利义务</w:t>
      </w:r>
      <w:bookmarkEnd w:id="20"/>
      <w:bookmarkEnd w:id="21"/>
      <w:bookmarkEnd w:id="22"/>
    </w:p>
    <w:p>
      <w:pPr>
        <w:spacing w:line="400" w:lineRule="exact"/>
        <w:ind w:firstLine="420" w:firstLineChars="200"/>
        <w:rPr>
          <w:rFonts w:hint="eastAsia" w:ascii="宋体" w:hAnsi="宋体"/>
          <w:szCs w:val="21"/>
          <w:highlight w:val="none"/>
          <w:lang w:val="zh-CN"/>
        </w:rPr>
      </w:pPr>
      <w:r>
        <w:rPr>
          <w:rFonts w:hint="eastAsia" w:ascii="宋体" w:hAnsi="宋体"/>
          <w:szCs w:val="21"/>
          <w:highlight w:val="none"/>
        </w:rPr>
        <w:t>4.1</w:t>
      </w:r>
      <w:r>
        <w:rPr>
          <w:rFonts w:hint="eastAsia" w:ascii="宋体" w:hAnsi="宋体"/>
          <w:szCs w:val="21"/>
          <w:highlight w:val="none"/>
          <w:lang w:val="zh-CN"/>
        </w:rPr>
        <w:t>甲方应向乙方提供咨询服务所需要的资料和数据，参与整个项目的全过程，协助配合乙方做好资料收集、现状分析讨论、需求调研、方案设计等工作，对各阶段服务内容的报告及时确认，组织相关部门参加各阶段验收工作。</w:t>
      </w:r>
    </w:p>
    <w:p>
      <w:pPr>
        <w:spacing w:line="400" w:lineRule="exact"/>
        <w:ind w:firstLine="420" w:firstLineChars="200"/>
        <w:rPr>
          <w:rFonts w:hint="eastAsia" w:ascii="宋体" w:hAnsi="宋体"/>
          <w:szCs w:val="21"/>
          <w:highlight w:val="none"/>
          <w:lang w:val="zh-CN"/>
        </w:rPr>
      </w:pPr>
      <w:r>
        <w:rPr>
          <w:rFonts w:hint="eastAsia" w:ascii="宋体" w:hAnsi="宋体"/>
          <w:szCs w:val="21"/>
          <w:highlight w:val="none"/>
        </w:rPr>
        <w:t>4.2</w:t>
      </w:r>
      <w:r>
        <w:rPr>
          <w:rFonts w:hint="eastAsia" w:ascii="宋体" w:hAnsi="宋体"/>
          <w:szCs w:val="21"/>
          <w:highlight w:val="none"/>
          <w:lang w:val="zh-CN"/>
        </w:rPr>
        <w:t>甲方应协调相关部门配合乙方工作，并提供必要的工作环境。</w:t>
      </w:r>
    </w:p>
    <w:p>
      <w:pPr>
        <w:spacing w:line="400" w:lineRule="exact"/>
        <w:ind w:firstLine="420" w:firstLineChars="200"/>
        <w:rPr>
          <w:rFonts w:hint="eastAsia" w:ascii="宋体" w:hAnsi="宋体"/>
          <w:szCs w:val="21"/>
          <w:highlight w:val="none"/>
          <w:lang w:val="zh-CN"/>
        </w:rPr>
      </w:pPr>
      <w:r>
        <w:rPr>
          <w:rFonts w:hint="eastAsia" w:ascii="宋体" w:hAnsi="宋体"/>
          <w:szCs w:val="21"/>
          <w:highlight w:val="none"/>
        </w:rPr>
        <w:t>4.3</w:t>
      </w:r>
      <w:r>
        <w:rPr>
          <w:rFonts w:hint="eastAsia" w:ascii="宋体" w:hAnsi="宋体"/>
          <w:szCs w:val="21"/>
          <w:highlight w:val="none"/>
          <w:lang w:val="zh-CN"/>
        </w:rPr>
        <w:t>甲方应配合乙方的培训、售后服务工作。</w:t>
      </w:r>
    </w:p>
    <w:p>
      <w:pPr>
        <w:pStyle w:val="2"/>
        <w:spacing w:before="0" w:after="0" w:line="400" w:lineRule="exact"/>
        <w:ind w:firstLine="422" w:firstLineChars="200"/>
        <w:rPr>
          <w:rFonts w:ascii="宋体" w:hAnsi="宋体" w:eastAsia="宋体"/>
          <w:sz w:val="21"/>
          <w:szCs w:val="21"/>
          <w:highlight w:val="none"/>
        </w:rPr>
      </w:pPr>
      <w:bookmarkStart w:id="23" w:name="_Toc31313"/>
      <w:bookmarkStart w:id="24" w:name="_Toc365467752"/>
      <w:bookmarkStart w:id="25" w:name="_Toc4449"/>
      <w:r>
        <w:rPr>
          <w:rFonts w:hint="eastAsia" w:ascii="宋体" w:hAnsi="宋体" w:eastAsia="宋体"/>
          <w:sz w:val="21"/>
          <w:szCs w:val="21"/>
          <w:highlight w:val="none"/>
        </w:rPr>
        <w:t>第五条 乙方权利义务</w:t>
      </w:r>
      <w:bookmarkEnd w:id="23"/>
      <w:bookmarkEnd w:id="24"/>
      <w:bookmarkEnd w:id="25"/>
    </w:p>
    <w:p>
      <w:pPr>
        <w:spacing w:line="400" w:lineRule="exact"/>
        <w:ind w:firstLine="420" w:firstLineChars="200"/>
        <w:rPr>
          <w:rFonts w:hint="eastAsia" w:ascii="宋体" w:hAnsi="宋体"/>
          <w:szCs w:val="21"/>
          <w:highlight w:val="none"/>
        </w:rPr>
      </w:pPr>
      <w:r>
        <w:rPr>
          <w:rFonts w:hint="eastAsia" w:ascii="宋体" w:hAnsi="宋体"/>
          <w:szCs w:val="21"/>
          <w:highlight w:val="none"/>
        </w:rPr>
        <w:t>5.1乙方保证提供服务的团队人员的数量和素质满足履行本合同的要求；保证团队的稳定性，未经甲方同意不得随意更换团队成员；如果乙方团队成员不满足项目要求，乙方应根据要求更换</w:t>
      </w:r>
      <w:r>
        <w:rPr>
          <w:rFonts w:hint="eastAsia" w:ascii="宋体" w:hAnsi="宋体"/>
          <w:szCs w:val="21"/>
          <w:highlight w:val="none"/>
          <w:lang w:eastAsia="zh-CN"/>
        </w:rPr>
        <w:t>。</w:t>
      </w:r>
      <w:r>
        <w:rPr>
          <w:rFonts w:hint="eastAsia" w:ascii="宋体" w:hAnsi="宋体"/>
          <w:szCs w:val="21"/>
          <w:highlight w:val="none"/>
        </w:rPr>
        <w:t>（团队成员名单如有，见附件</w:t>
      </w:r>
      <w:r>
        <w:rPr>
          <w:rFonts w:hint="eastAsia" w:ascii="宋体" w:hAnsi="宋体"/>
          <w:szCs w:val="21"/>
          <w:highlight w:val="none"/>
          <w:lang w:eastAsia="zh-CN"/>
        </w:rPr>
        <w:t>。</w:t>
      </w:r>
      <w:r>
        <w:rPr>
          <w:rFonts w:hint="eastAsia" w:ascii="宋体" w:hAnsi="宋体"/>
          <w:szCs w:val="21"/>
          <w:highlight w:val="none"/>
        </w:rPr>
        <w:t>）</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5.2</w:t>
      </w:r>
      <w:r>
        <w:rPr>
          <w:rFonts w:hint="eastAsia" w:ascii="宋体" w:hAnsi="宋体"/>
          <w:szCs w:val="21"/>
          <w:highlight w:val="none"/>
          <w:lang w:val="zh-CN"/>
        </w:rPr>
        <w:t>乙方有义务按照甲方要求对所提供的服务做出调整，以达到优化目的</w:t>
      </w:r>
      <w:r>
        <w:rPr>
          <w:rFonts w:hint="eastAsia" w:ascii="宋体" w:hAnsi="宋体"/>
          <w:szCs w:val="21"/>
          <w:highlight w:val="none"/>
        </w:rPr>
        <w:t>。</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5.3乙方应为甲方提供本合同规定的技术支持及培训。</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5.4乙方在为甲方提供服务的过程中，应配合甲方进行相应的人员管理工作，驻场工作人员须遵守相应的规章制度。</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5.5</w:t>
      </w:r>
      <w:r>
        <w:rPr>
          <w:rFonts w:hint="eastAsia" w:ascii="宋体" w:hAnsi="宋体"/>
          <w:szCs w:val="21"/>
          <w:highlight w:val="none"/>
          <w:lang w:val="zh-CN"/>
        </w:rPr>
        <w:t>服务完成后，乙方应提供有关的技术资料和必要的技术指导，并保证甲方能正确、安全、有效的使用服务成果。</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5.6</w:t>
      </w:r>
      <w:r>
        <w:rPr>
          <w:rFonts w:hint="eastAsia" w:ascii="宋体" w:hAnsi="宋体"/>
          <w:szCs w:val="21"/>
          <w:highlight w:val="none"/>
          <w:lang w:val="zh-CN"/>
        </w:rPr>
        <w:t>乙方有义务按照甲方要求对所提供的服务做出调整，以达到优化目的。</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5.7乙方在咨询服务过程中应当：</w:t>
      </w:r>
    </w:p>
    <w:p>
      <w:pPr>
        <w:tabs>
          <w:tab w:val="left" w:pos="469"/>
        </w:tabs>
        <w:spacing w:line="400" w:lineRule="exact"/>
        <w:ind w:firstLine="420" w:firstLineChars="200"/>
        <w:rPr>
          <w:rFonts w:ascii="宋体" w:hAnsi="宋体"/>
          <w:szCs w:val="21"/>
          <w:highlight w:val="none"/>
        </w:rPr>
      </w:pPr>
      <w:r>
        <w:rPr>
          <w:rFonts w:hint="eastAsia" w:ascii="宋体" w:hAnsi="宋体" w:cs="宋体"/>
          <w:szCs w:val="21"/>
          <w:highlight w:val="none"/>
          <w:lang w:eastAsia="zh-CN"/>
        </w:rPr>
        <w:tab/>
      </w:r>
      <w:bookmarkStart w:id="26" w:name="Text27"/>
      <w:r>
        <w:rPr>
          <w:rFonts w:hint="eastAsia" w:ascii="宋体" w:hAnsi="宋体" w:eastAsia="宋体" w:cs="宋体"/>
          <w:kern w:val="2"/>
          <w:sz w:val="21"/>
          <w:szCs w:val="21"/>
          <w:highlight w:val="none"/>
          <w:lang w:val="en-US" w:eastAsia="zh-CN" w:bidi="ar-SA"/>
        </w:rPr>
        <w:fldChar w:fldCharType="begin">
          <w:ffData>
            <w:name w:val="Text27"/>
            <w:enabled/>
            <w:calcOnExit w:val="0"/>
            <w:textInput>
              <w:default w:val="■"/>
            </w:textInput>
          </w:ffData>
        </w:fldChar>
      </w:r>
      <w:r>
        <w:rPr>
          <w:rFonts w:hint="eastAsia" w:ascii="宋体" w:hAnsi="宋体" w:eastAsia="宋体" w:cs="宋体"/>
          <w:kern w:val="2"/>
          <w:sz w:val="21"/>
          <w:szCs w:val="21"/>
          <w:highlight w:val="none"/>
          <w:lang w:val="en-US" w:eastAsia="zh-CN" w:bidi="ar-SA"/>
        </w:rPr>
        <w:instrText xml:space="preserve">FORMTEXT</w:instrText>
      </w:r>
      <w:r>
        <w:rPr>
          <w:rFonts w:hint="eastAsia" w:ascii="宋体" w:hAnsi="宋体" w:eastAsia="宋体" w:cs="宋体"/>
          <w:kern w:val="2"/>
          <w:sz w:val="21"/>
          <w:szCs w:val="21"/>
          <w:highlight w:val="none"/>
          <w:lang w:val="en-US" w:eastAsia="zh-CN" w:bidi="ar-SA"/>
        </w:rPr>
        <w:fldChar w:fldCharType="separate"/>
      </w:r>
      <w:r>
        <w:rPr>
          <w:rFonts w:hint="eastAsia" w:ascii="宋体" w:hAnsi="宋体" w:eastAsia="宋体" w:cs="宋体"/>
          <w:kern w:val="2"/>
          <w:sz w:val="21"/>
          <w:szCs w:val="21"/>
          <w:highlight w:val="none"/>
          <w:lang w:val="en-US" w:eastAsia="zh-CN" w:bidi="ar-SA"/>
        </w:rPr>
        <w:t>■</w:t>
      </w:r>
      <w:r>
        <w:rPr>
          <w:rFonts w:hint="eastAsia" w:ascii="宋体" w:hAnsi="宋体" w:eastAsia="宋体" w:cs="宋体"/>
          <w:kern w:val="2"/>
          <w:sz w:val="21"/>
          <w:szCs w:val="21"/>
          <w:highlight w:val="none"/>
          <w:lang w:val="en-US" w:eastAsia="zh-CN" w:bidi="ar-SA"/>
        </w:rPr>
        <w:fldChar w:fldCharType="end"/>
      </w:r>
      <w:bookmarkEnd w:id="26"/>
      <w:r>
        <w:rPr>
          <w:rFonts w:hint="eastAsia" w:ascii="宋体" w:hAnsi="宋体"/>
          <w:szCs w:val="21"/>
          <w:highlight w:val="none"/>
        </w:rPr>
        <w:t>配合甲方满足监管机构要求， 并提供相关文件，包括但不限于：</w:t>
      </w:r>
    </w:p>
    <w:p>
      <w:pPr>
        <w:pStyle w:val="10"/>
        <w:spacing w:line="400" w:lineRule="exact"/>
        <w:ind w:firstLine="840" w:firstLineChars="400"/>
        <w:rPr>
          <w:rFonts w:ascii="宋体" w:hAnsi="宋体"/>
          <w:szCs w:val="21"/>
          <w:highlight w:val="none"/>
        </w:rPr>
      </w:pPr>
      <w:r>
        <w:rPr>
          <w:rFonts w:hint="eastAsia" w:ascii="宋体" w:hAnsi="宋体" w:eastAsia="宋体" w:cs="宋体"/>
          <w:kern w:val="2"/>
          <w:sz w:val="21"/>
          <w:szCs w:val="21"/>
          <w:highlight w:val="none"/>
          <w:lang w:val="en-US" w:eastAsia="zh-CN" w:bidi="ar-SA"/>
        </w:rPr>
        <w:fldChar w:fldCharType="begin">
          <w:ffData>
            <w:name w:val="Text27"/>
            <w:enabled/>
            <w:calcOnExit w:val="0"/>
            <w:textInput>
              <w:default w:val="■"/>
            </w:textInput>
          </w:ffData>
        </w:fldChar>
      </w:r>
      <w:r>
        <w:rPr>
          <w:rFonts w:hint="eastAsia" w:ascii="宋体" w:hAnsi="宋体" w:eastAsia="宋体" w:cs="宋体"/>
          <w:kern w:val="2"/>
          <w:sz w:val="21"/>
          <w:szCs w:val="21"/>
          <w:highlight w:val="none"/>
          <w:lang w:val="en-US" w:eastAsia="zh-CN" w:bidi="ar-SA"/>
        </w:rPr>
        <w:instrText xml:space="preserve">FORMTEXT</w:instrText>
      </w:r>
      <w:r>
        <w:rPr>
          <w:rFonts w:hint="eastAsia" w:ascii="宋体" w:hAnsi="宋体" w:eastAsia="宋体" w:cs="宋体"/>
          <w:kern w:val="2"/>
          <w:sz w:val="21"/>
          <w:szCs w:val="21"/>
          <w:highlight w:val="none"/>
          <w:lang w:val="en-US" w:eastAsia="zh-CN" w:bidi="ar-SA"/>
        </w:rPr>
        <w:fldChar w:fldCharType="separate"/>
      </w:r>
      <w:r>
        <w:rPr>
          <w:rFonts w:hint="eastAsia" w:ascii="宋体" w:hAnsi="宋体" w:eastAsia="宋体" w:cs="宋体"/>
          <w:kern w:val="2"/>
          <w:sz w:val="21"/>
          <w:szCs w:val="21"/>
          <w:highlight w:val="none"/>
          <w:lang w:val="en-US" w:eastAsia="zh-CN" w:bidi="ar-SA"/>
        </w:rPr>
        <w:t>■</w:t>
      </w:r>
      <w:r>
        <w:rPr>
          <w:rFonts w:hint="eastAsia" w:ascii="宋体" w:hAnsi="宋体" w:eastAsia="宋体" w:cs="宋体"/>
          <w:kern w:val="2"/>
          <w:sz w:val="21"/>
          <w:szCs w:val="21"/>
          <w:highlight w:val="none"/>
          <w:lang w:val="en-US" w:eastAsia="zh-CN" w:bidi="ar-SA"/>
        </w:rPr>
        <w:fldChar w:fldCharType="end"/>
      </w:r>
      <w:r>
        <w:rPr>
          <w:rFonts w:hint="eastAsia" w:ascii="宋体" w:hAnsi="宋体" w:cs="宋体"/>
          <w:szCs w:val="21"/>
          <w:highlight w:val="none"/>
        </w:rPr>
        <w:t xml:space="preserve"> </w:t>
      </w:r>
      <w:r>
        <w:rPr>
          <w:rFonts w:hint="eastAsia" w:ascii="宋体" w:hAnsi="宋体"/>
          <w:szCs w:val="21"/>
          <w:highlight w:val="none"/>
        </w:rPr>
        <w:t>企业介绍、资质证明材料；</w:t>
      </w:r>
    </w:p>
    <w:p>
      <w:pPr>
        <w:pStyle w:val="10"/>
        <w:spacing w:line="400" w:lineRule="exact"/>
        <w:ind w:firstLine="840" w:firstLineChars="400"/>
        <w:rPr>
          <w:rFonts w:ascii="宋体" w:hAnsi="宋体"/>
          <w:szCs w:val="21"/>
          <w:highlight w:val="none"/>
        </w:rPr>
      </w:pPr>
      <w:r>
        <w:rPr>
          <w:rFonts w:hint="eastAsia" w:ascii="宋体" w:hAnsi="宋体" w:eastAsia="宋体" w:cs="宋体"/>
          <w:kern w:val="2"/>
          <w:sz w:val="21"/>
          <w:szCs w:val="21"/>
          <w:highlight w:val="none"/>
          <w:lang w:val="en-US" w:eastAsia="zh-CN" w:bidi="ar-SA"/>
        </w:rPr>
        <w:fldChar w:fldCharType="begin">
          <w:ffData>
            <w:name w:val="Text27"/>
            <w:enabled/>
            <w:calcOnExit w:val="0"/>
            <w:textInput>
              <w:default w:val="■"/>
            </w:textInput>
          </w:ffData>
        </w:fldChar>
      </w:r>
      <w:r>
        <w:rPr>
          <w:rFonts w:hint="eastAsia" w:ascii="宋体" w:hAnsi="宋体" w:eastAsia="宋体" w:cs="宋体"/>
          <w:kern w:val="2"/>
          <w:sz w:val="21"/>
          <w:szCs w:val="21"/>
          <w:highlight w:val="none"/>
          <w:lang w:val="en-US" w:eastAsia="zh-CN" w:bidi="ar-SA"/>
        </w:rPr>
        <w:instrText xml:space="preserve">FORMTEXT</w:instrText>
      </w:r>
      <w:r>
        <w:rPr>
          <w:rFonts w:hint="eastAsia" w:ascii="宋体" w:hAnsi="宋体" w:eastAsia="宋体" w:cs="宋体"/>
          <w:kern w:val="2"/>
          <w:sz w:val="21"/>
          <w:szCs w:val="21"/>
          <w:highlight w:val="none"/>
          <w:lang w:val="en-US" w:eastAsia="zh-CN" w:bidi="ar-SA"/>
        </w:rPr>
        <w:fldChar w:fldCharType="separate"/>
      </w:r>
      <w:r>
        <w:rPr>
          <w:rFonts w:hint="eastAsia" w:ascii="宋体" w:hAnsi="宋体" w:eastAsia="宋体" w:cs="宋体"/>
          <w:kern w:val="2"/>
          <w:sz w:val="21"/>
          <w:szCs w:val="21"/>
          <w:highlight w:val="none"/>
          <w:lang w:val="en-US" w:eastAsia="zh-CN" w:bidi="ar-SA"/>
        </w:rPr>
        <w:t>■</w:t>
      </w:r>
      <w:r>
        <w:rPr>
          <w:rFonts w:hint="eastAsia" w:ascii="宋体" w:hAnsi="宋体" w:eastAsia="宋体" w:cs="宋体"/>
          <w:kern w:val="2"/>
          <w:sz w:val="21"/>
          <w:szCs w:val="21"/>
          <w:highlight w:val="none"/>
          <w:lang w:val="en-US" w:eastAsia="zh-CN" w:bidi="ar-SA"/>
        </w:rPr>
        <w:fldChar w:fldCharType="end"/>
      </w:r>
      <w:r>
        <w:rPr>
          <w:rFonts w:hint="eastAsia" w:ascii="宋体" w:hAnsi="宋体" w:cs="宋体"/>
          <w:szCs w:val="21"/>
          <w:highlight w:val="none"/>
        </w:rPr>
        <w:t xml:space="preserve"> </w:t>
      </w:r>
      <w:r>
        <w:rPr>
          <w:rFonts w:hint="eastAsia" w:ascii="宋体" w:hAnsi="宋体"/>
          <w:szCs w:val="21"/>
          <w:highlight w:val="none"/>
        </w:rPr>
        <w:t>经审计的财务报表；</w:t>
      </w:r>
    </w:p>
    <w:p>
      <w:pPr>
        <w:pStyle w:val="10"/>
        <w:spacing w:line="400" w:lineRule="exact"/>
        <w:ind w:firstLine="840" w:firstLineChars="400"/>
        <w:rPr>
          <w:rFonts w:ascii="宋体" w:hAnsi="宋体"/>
          <w:szCs w:val="21"/>
          <w:highlight w:val="none"/>
        </w:rPr>
      </w:pPr>
      <w:r>
        <w:rPr>
          <w:rFonts w:hint="eastAsia" w:ascii="宋体" w:hAnsi="宋体" w:eastAsia="宋体" w:cs="宋体"/>
          <w:kern w:val="2"/>
          <w:sz w:val="21"/>
          <w:szCs w:val="21"/>
          <w:highlight w:val="none"/>
          <w:lang w:val="en-US" w:eastAsia="zh-CN" w:bidi="ar-SA"/>
        </w:rPr>
        <w:fldChar w:fldCharType="begin">
          <w:ffData>
            <w:name w:val="Text27"/>
            <w:enabled/>
            <w:calcOnExit w:val="0"/>
            <w:textInput>
              <w:default w:val="■"/>
            </w:textInput>
          </w:ffData>
        </w:fldChar>
      </w:r>
      <w:r>
        <w:rPr>
          <w:rFonts w:hint="eastAsia" w:ascii="宋体" w:hAnsi="宋体" w:eastAsia="宋体" w:cs="宋体"/>
          <w:kern w:val="2"/>
          <w:sz w:val="21"/>
          <w:szCs w:val="21"/>
          <w:highlight w:val="none"/>
          <w:lang w:val="en-US" w:eastAsia="zh-CN" w:bidi="ar-SA"/>
        </w:rPr>
        <w:instrText xml:space="preserve">FORMTEXT</w:instrText>
      </w:r>
      <w:r>
        <w:rPr>
          <w:rFonts w:hint="eastAsia" w:ascii="宋体" w:hAnsi="宋体" w:eastAsia="宋体" w:cs="宋体"/>
          <w:kern w:val="2"/>
          <w:sz w:val="21"/>
          <w:szCs w:val="21"/>
          <w:highlight w:val="none"/>
          <w:lang w:val="en-US" w:eastAsia="zh-CN" w:bidi="ar-SA"/>
        </w:rPr>
        <w:fldChar w:fldCharType="separate"/>
      </w:r>
      <w:r>
        <w:rPr>
          <w:rFonts w:hint="eastAsia" w:ascii="宋体" w:hAnsi="宋体" w:eastAsia="宋体" w:cs="宋体"/>
          <w:kern w:val="2"/>
          <w:sz w:val="21"/>
          <w:szCs w:val="21"/>
          <w:highlight w:val="none"/>
          <w:lang w:val="en-US" w:eastAsia="zh-CN" w:bidi="ar-SA"/>
        </w:rPr>
        <w:t>■</w:t>
      </w:r>
      <w:r>
        <w:rPr>
          <w:rFonts w:hint="eastAsia" w:ascii="宋体" w:hAnsi="宋体" w:eastAsia="宋体" w:cs="宋体"/>
          <w:kern w:val="2"/>
          <w:sz w:val="21"/>
          <w:szCs w:val="21"/>
          <w:highlight w:val="none"/>
          <w:lang w:val="en-US" w:eastAsia="zh-CN" w:bidi="ar-SA"/>
        </w:rPr>
        <w:fldChar w:fldCharType="end"/>
      </w:r>
      <w:r>
        <w:rPr>
          <w:rFonts w:hint="eastAsia" w:ascii="宋体" w:hAnsi="宋体" w:cs="宋体"/>
          <w:szCs w:val="21"/>
          <w:highlight w:val="none"/>
        </w:rPr>
        <w:t xml:space="preserve"> </w:t>
      </w:r>
      <w:r>
        <w:rPr>
          <w:rFonts w:hint="eastAsia" w:ascii="宋体" w:hAnsi="宋体"/>
          <w:szCs w:val="21"/>
          <w:highlight w:val="none"/>
        </w:rPr>
        <w:t>完整的内控制度、安全管理制度；</w:t>
      </w:r>
    </w:p>
    <w:p>
      <w:pPr>
        <w:pStyle w:val="10"/>
        <w:spacing w:line="400" w:lineRule="exact"/>
        <w:ind w:firstLine="840" w:firstLineChars="400"/>
        <w:rPr>
          <w:rFonts w:ascii="宋体" w:hAnsi="宋体"/>
          <w:szCs w:val="21"/>
          <w:highlight w:val="none"/>
        </w:rPr>
      </w:pPr>
      <w:r>
        <w:rPr>
          <w:rFonts w:hint="eastAsia" w:ascii="宋体" w:hAnsi="宋体" w:eastAsia="宋体" w:cs="宋体"/>
          <w:kern w:val="2"/>
          <w:sz w:val="21"/>
          <w:szCs w:val="21"/>
          <w:highlight w:val="none"/>
          <w:lang w:val="en-US" w:eastAsia="zh-CN" w:bidi="ar-SA"/>
        </w:rPr>
        <w:fldChar w:fldCharType="begin">
          <w:ffData>
            <w:name w:val="Text27"/>
            <w:enabled/>
            <w:calcOnExit w:val="0"/>
            <w:textInput>
              <w:default w:val="■"/>
            </w:textInput>
          </w:ffData>
        </w:fldChar>
      </w:r>
      <w:r>
        <w:rPr>
          <w:rFonts w:hint="eastAsia" w:ascii="宋体" w:hAnsi="宋体" w:eastAsia="宋体" w:cs="宋体"/>
          <w:kern w:val="2"/>
          <w:sz w:val="21"/>
          <w:szCs w:val="21"/>
          <w:highlight w:val="none"/>
          <w:lang w:val="en-US" w:eastAsia="zh-CN" w:bidi="ar-SA"/>
        </w:rPr>
        <w:instrText xml:space="preserve">FORMTEXT</w:instrText>
      </w:r>
      <w:r>
        <w:rPr>
          <w:rFonts w:hint="eastAsia" w:ascii="宋体" w:hAnsi="宋体" w:eastAsia="宋体" w:cs="宋体"/>
          <w:kern w:val="2"/>
          <w:sz w:val="21"/>
          <w:szCs w:val="21"/>
          <w:highlight w:val="none"/>
          <w:lang w:val="en-US" w:eastAsia="zh-CN" w:bidi="ar-SA"/>
        </w:rPr>
        <w:fldChar w:fldCharType="separate"/>
      </w:r>
      <w:r>
        <w:rPr>
          <w:rFonts w:hint="eastAsia" w:ascii="宋体" w:hAnsi="宋体" w:eastAsia="宋体" w:cs="宋体"/>
          <w:kern w:val="2"/>
          <w:sz w:val="21"/>
          <w:szCs w:val="21"/>
          <w:highlight w:val="none"/>
          <w:lang w:val="en-US" w:eastAsia="zh-CN" w:bidi="ar-SA"/>
        </w:rPr>
        <w:t>■</w:t>
      </w:r>
      <w:r>
        <w:rPr>
          <w:rFonts w:hint="eastAsia" w:ascii="宋体" w:hAnsi="宋体" w:eastAsia="宋体" w:cs="宋体"/>
          <w:kern w:val="2"/>
          <w:sz w:val="21"/>
          <w:szCs w:val="21"/>
          <w:highlight w:val="none"/>
          <w:lang w:val="en-US" w:eastAsia="zh-CN" w:bidi="ar-SA"/>
        </w:rPr>
        <w:fldChar w:fldCharType="end"/>
      </w:r>
      <w:r>
        <w:rPr>
          <w:rFonts w:hint="eastAsia" w:ascii="宋体" w:hAnsi="宋体" w:cs="宋体"/>
          <w:szCs w:val="21"/>
          <w:highlight w:val="none"/>
        </w:rPr>
        <w:t>外包应急预案</w:t>
      </w:r>
      <w:r>
        <w:rPr>
          <w:rFonts w:hint="eastAsia" w:ascii="宋体" w:hAnsi="宋体"/>
          <w:szCs w:val="21"/>
          <w:highlight w:val="none"/>
        </w:rPr>
        <w:t>。</w:t>
      </w:r>
    </w:p>
    <w:p>
      <w:pPr>
        <w:spacing w:line="400" w:lineRule="exact"/>
        <w:ind w:firstLine="420" w:firstLineChars="200"/>
        <w:rPr>
          <w:rFonts w:hint="eastAsia" w:ascii="宋体" w:hAnsi="宋体"/>
          <w:szCs w:val="21"/>
          <w:highlight w:val="none"/>
        </w:rPr>
      </w:pPr>
      <w:r>
        <w:rPr>
          <w:rFonts w:hint="eastAsia" w:ascii="宋体" w:hAnsi="宋体" w:eastAsia="宋体" w:cs="宋体"/>
          <w:kern w:val="2"/>
          <w:sz w:val="21"/>
          <w:szCs w:val="21"/>
          <w:highlight w:val="none"/>
          <w:lang w:val="en-US" w:eastAsia="zh-CN" w:bidi="ar-SA"/>
        </w:rPr>
        <w:fldChar w:fldCharType="begin">
          <w:ffData>
            <w:name w:val="Text27"/>
            <w:enabled/>
            <w:calcOnExit w:val="0"/>
            <w:textInput>
              <w:default w:val="■"/>
            </w:textInput>
          </w:ffData>
        </w:fldChar>
      </w:r>
      <w:r>
        <w:rPr>
          <w:rFonts w:hint="eastAsia" w:ascii="宋体" w:hAnsi="宋体" w:eastAsia="宋体" w:cs="宋体"/>
          <w:kern w:val="2"/>
          <w:sz w:val="21"/>
          <w:szCs w:val="21"/>
          <w:highlight w:val="none"/>
          <w:lang w:val="en-US" w:eastAsia="zh-CN" w:bidi="ar-SA"/>
        </w:rPr>
        <w:instrText xml:space="preserve">FORMTEXT</w:instrText>
      </w:r>
      <w:r>
        <w:rPr>
          <w:rFonts w:hint="eastAsia" w:ascii="宋体" w:hAnsi="宋体" w:eastAsia="宋体" w:cs="宋体"/>
          <w:kern w:val="2"/>
          <w:sz w:val="21"/>
          <w:szCs w:val="21"/>
          <w:highlight w:val="none"/>
          <w:lang w:val="en-US" w:eastAsia="zh-CN" w:bidi="ar-SA"/>
        </w:rPr>
        <w:fldChar w:fldCharType="separate"/>
      </w:r>
      <w:r>
        <w:rPr>
          <w:rFonts w:hint="eastAsia" w:ascii="宋体" w:hAnsi="宋体" w:eastAsia="宋体" w:cs="宋体"/>
          <w:kern w:val="2"/>
          <w:sz w:val="21"/>
          <w:szCs w:val="21"/>
          <w:highlight w:val="none"/>
          <w:lang w:val="en-US" w:eastAsia="zh-CN" w:bidi="ar-SA"/>
        </w:rPr>
        <w:t>■</w:t>
      </w:r>
      <w:r>
        <w:rPr>
          <w:rFonts w:hint="eastAsia" w:ascii="宋体" w:hAnsi="宋体" w:eastAsia="宋体" w:cs="宋体"/>
          <w:kern w:val="2"/>
          <w:sz w:val="21"/>
          <w:szCs w:val="21"/>
          <w:highlight w:val="none"/>
          <w:lang w:val="en-US" w:eastAsia="zh-CN" w:bidi="ar-SA"/>
        </w:rPr>
        <w:fldChar w:fldCharType="end"/>
      </w:r>
      <w:r>
        <w:rPr>
          <w:rFonts w:hint="eastAsia" w:ascii="宋体" w:hAnsi="宋体"/>
          <w:szCs w:val="21"/>
          <w:highlight w:val="none"/>
        </w:rPr>
        <w:t>应配合甲方定期进行的安全检查，提供自评估或第三方评估报告。</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5.8</w:t>
      </w:r>
      <w:r>
        <w:rPr>
          <w:rFonts w:hint="eastAsia" w:ascii="宋体" w:hAnsi="宋体" w:eastAsia="宋体" w:cs="宋体"/>
          <w:kern w:val="2"/>
          <w:sz w:val="21"/>
          <w:szCs w:val="21"/>
          <w:highlight w:val="none"/>
          <w:lang w:val="en-US" w:eastAsia="zh-CN" w:bidi="ar-SA"/>
        </w:rPr>
        <w:fldChar w:fldCharType="begin">
          <w:ffData>
            <w:name w:val="Text27"/>
            <w:enabled/>
            <w:calcOnExit w:val="0"/>
            <w:textInput>
              <w:default w:val="■"/>
            </w:textInput>
          </w:ffData>
        </w:fldChar>
      </w:r>
      <w:r>
        <w:rPr>
          <w:rFonts w:hint="eastAsia" w:ascii="宋体" w:hAnsi="宋体" w:eastAsia="宋体" w:cs="宋体"/>
          <w:kern w:val="2"/>
          <w:sz w:val="21"/>
          <w:szCs w:val="21"/>
          <w:highlight w:val="none"/>
          <w:lang w:val="en-US" w:eastAsia="zh-CN" w:bidi="ar-SA"/>
        </w:rPr>
        <w:instrText xml:space="preserve">FORMTEXT</w:instrText>
      </w:r>
      <w:r>
        <w:rPr>
          <w:rFonts w:hint="eastAsia" w:ascii="宋体" w:hAnsi="宋体" w:eastAsia="宋体" w:cs="宋体"/>
          <w:kern w:val="2"/>
          <w:sz w:val="21"/>
          <w:szCs w:val="21"/>
          <w:highlight w:val="none"/>
          <w:lang w:val="en-US" w:eastAsia="zh-CN" w:bidi="ar-SA"/>
        </w:rPr>
        <w:fldChar w:fldCharType="separate"/>
      </w:r>
      <w:r>
        <w:rPr>
          <w:rFonts w:hint="eastAsia" w:ascii="宋体" w:hAnsi="宋体" w:eastAsia="宋体" w:cs="宋体"/>
          <w:kern w:val="2"/>
          <w:sz w:val="21"/>
          <w:szCs w:val="21"/>
          <w:highlight w:val="none"/>
          <w:lang w:val="en-US" w:eastAsia="zh-CN" w:bidi="ar-SA"/>
        </w:rPr>
        <w:t>■</w:t>
      </w:r>
      <w:r>
        <w:rPr>
          <w:rFonts w:hint="eastAsia" w:ascii="宋体" w:hAnsi="宋体" w:eastAsia="宋体" w:cs="宋体"/>
          <w:kern w:val="2"/>
          <w:sz w:val="21"/>
          <w:szCs w:val="21"/>
          <w:highlight w:val="none"/>
          <w:lang w:val="en-US" w:eastAsia="zh-CN" w:bidi="ar-SA"/>
        </w:rPr>
        <w:fldChar w:fldCharType="end"/>
      </w:r>
      <w:r>
        <w:rPr>
          <w:rFonts w:hint="eastAsia" w:ascii="宋体" w:hAnsi="宋体"/>
          <w:szCs w:val="21"/>
          <w:highlight w:val="none"/>
        </w:rPr>
        <w:t>乙方应满足以下应用安全可控要求：</w:t>
      </w:r>
    </w:p>
    <w:p>
      <w:pPr>
        <w:spacing w:line="400" w:lineRule="exact"/>
        <w:ind w:firstLine="630" w:firstLineChars="300"/>
        <w:rPr>
          <w:rFonts w:hint="eastAsia" w:ascii="宋体" w:hAnsi="宋体"/>
          <w:szCs w:val="21"/>
          <w:highlight w:val="none"/>
        </w:rPr>
      </w:pPr>
      <w:r>
        <w:rPr>
          <w:rFonts w:hint="eastAsia" w:ascii="宋体" w:hAnsi="宋体"/>
          <w:szCs w:val="21"/>
          <w:highlight w:val="none"/>
        </w:rPr>
        <w:t>5.8.1乙方企业的能力建设遵循信息科技服务咨询系列标准。</w:t>
      </w:r>
    </w:p>
    <w:p>
      <w:pPr>
        <w:spacing w:line="400" w:lineRule="exact"/>
        <w:ind w:firstLine="630" w:firstLineChars="300"/>
        <w:rPr>
          <w:rFonts w:hint="eastAsia" w:ascii="宋体" w:hAnsi="宋体"/>
          <w:szCs w:val="21"/>
          <w:highlight w:val="none"/>
        </w:rPr>
      </w:pPr>
      <w:r>
        <w:rPr>
          <w:rFonts w:hint="eastAsia" w:ascii="宋体" w:hAnsi="宋体"/>
          <w:szCs w:val="21"/>
          <w:highlight w:val="none"/>
        </w:rPr>
        <w:t xml:space="preserve">     是否提供相关说明附件：  </w:t>
      </w:r>
      <w:r>
        <w:rPr>
          <w:rFonts w:hint="eastAsia" w:ascii="宋体" w:hAnsi="宋体" w:eastAsia="宋体" w:cs="宋体"/>
          <w:kern w:val="2"/>
          <w:sz w:val="21"/>
          <w:szCs w:val="21"/>
          <w:highlight w:val="none"/>
          <w:lang w:val="en-US" w:eastAsia="zh-CN" w:bidi="ar-SA"/>
        </w:rPr>
        <w:fldChar w:fldCharType="begin">
          <w:ffData>
            <w:name w:val="Text27"/>
            <w:enabled/>
            <w:calcOnExit w:val="0"/>
            <w:textInput>
              <w:default w:val="■"/>
            </w:textInput>
          </w:ffData>
        </w:fldChar>
      </w:r>
      <w:r>
        <w:rPr>
          <w:rFonts w:hint="eastAsia" w:ascii="宋体" w:hAnsi="宋体" w:eastAsia="宋体" w:cs="宋体"/>
          <w:kern w:val="2"/>
          <w:sz w:val="21"/>
          <w:szCs w:val="21"/>
          <w:highlight w:val="none"/>
          <w:lang w:val="en-US" w:eastAsia="zh-CN" w:bidi="ar-SA"/>
        </w:rPr>
        <w:instrText xml:space="preserve">FORMTEXT</w:instrText>
      </w:r>
      <w:r>
        <w:rPr>
          <w:rFonts w:hint="eastAsia" w:ascii="宋体" w:hAnsi="宋体" w:eastAsia="宋体" w:cs="宋体"/>
          <w:kern w:val="2"/>
          <w:sz w:val="21"/>
          <w:szCs w:val="21"/>
          <w:highlight w:val="none"/>
          <w:lang w:val="en-US" w:eastAsia="zh-CN" w:bidi="ar-SA"/>
        </w:rPr>
        <w:fldChar w:fldCharType="separate"/>
      </w:r>
      <w:r>
        <w:rPr>
          <w:rFonts w:hint="eastAsia" w:ascii="宋体" w:hAnsi="宋体" w:eastAsia="宋体" w:cs="宋体"/>
          <w:kern w:val="2"/>
          <w:sz w:val="21"/>
          <w:szCs w:val="21"/>
          <w:highlight w:val="none"/>
          <w:lang w:val="en-US" w:eastAsia="zh-CN" w:bidi="ar-SA"/>
        </w:rPr>
        <w:t>■</w:t>
      </w:r>
      <w:r>
        <w:rPr>
          <w:rFonts w:hint="eastAsia" w:ascii="宋体" w:hAnsi="宋体" w:eastAsia="宋体" w:cs="宋体"/>
          <w:kern w:val="2"/>
          <w:sz w:val="21"/>
          <w:szCs w:val="21"/>
          <w:highlight w:val="none"/>
          <w:lang w:val="en-US" w:eastAsia="zh-CN" w:bidi="ar-SA"/>
        </w:rPr>
        <w:fldChar w:fldCharType="end"/>
      </w:r>
      <w:r>
        <w:rPr>
          <w:rFonts w:hint="eastAsia" w:ascii="宋体" w:hAnsi="宋体"/>
          <w:szCs w:val="21"/>
          <w:highlight w:val="none"/>
        </w:rPr>
        <w:t xml:space="preserve">是  </w:t>
      </w: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szCs w:val="21"/>
          <w:highlight w:val="none"/>
        </w:rPr>
        <w:t>否</w:t>
      </w:r>
    </w:p>
    <w:p>
      <w:pPr>
        <w:spacing w:line="400" w:lineRule="exact"/>
        <w:ind w:firstLine="630" w:firstLineChars="300"/>
        <w:rPr>
          <w:rFonts w:hint="eastAsia" w:ascii="宋体" w:hAnsi="宋体"/>
          <w:szCs w:val="21"/>
          <w:highlight w:val="none"/>
        </w:rPr>
      </w:pPr>
      <w:r>
        <w:rPr>
          <w:rFonts w:hint="eastAsia" w:ascii="宋体" w:hAnsi="宋体"/>
          <w:szCs w:val="21"/>
          <w:highlight w:val="none"/>
        </w:rPr>
        <w:t>5.8.2乙方自愿接受银监会信科部或其委托的第三方服务能力评估和风险评估。</w:t>
      </w:r>
    </w:p>
    <w:p>
      <w:pPr>
        <w:spacing w:line="400" w:lineRule="exact"/>
        <w:ind w:firstLine="630" w:firstLineChars="300"/>
        <w:rPr>
          <w:rFonts w:hint="eastAsia" w:ascii="宋体" w:hAnsi="宋体"/>
          <w:szCs w:val="21"/>
          <w:highlight w:val="none"/>
        </w:rPr>
      </w:pPr>
      <w:r>
        <w:rPr>
          <w:rFonts w:hint="eastAsia" w:ascii="宋体" w:hAnsi="宋体"/>
          <w:szCs w:val="21"/>
          <w:highlight w:val="none"/>
        </w:rPr>
        <w:t xml:space="preserve">     是否提供相关说明附件：  </w:t>
      </w:r>
      <w:r>
        <w:rPr>
          <w:rFonts w:hint="eastAsia" w:ascii="宋体" w:hAnsi="宋体" w:eastAsia="宋体" w:cs="宋体"/>
          <w:kern w:val="2"/>
          <w:sz w:val="21"/>
          <w:szCs w:val="21"/>
          <w:highlight w:val="none"/>
          <w:lang w:val="en-US" w:eastAsia="zh-CN" w:bidi="ar-SA"/>
        </w:rPr>
        <w:fldChar w:fldCharType="begin">
          <w:ffData>
            <w:name w:val="Text27"/>
            <w:enabled/>
            <w:calcOnExit w:val="0"/>
            <w:textInput>
              <w:default w:val="■"/>
            </w:textInput>
          </w:ffData>
        </w:fldChar>
      </w:r>
      <w:r>
        <w:rPr>
          <w:rFonts w:hint="eastAsia" w:ascii="宋体" w:hAnsi="宋体" w:eastAsia="宋体" w:cs="宋体"/>
          <w:kern w:val="2"/>
          <w:sz w:val="21"/>
          <w:szCs w:val="21"/>
          <w:highlight w:val="none"/>
          <w:lang w:val="en-US" w:eastAsia="zh-CN" w:bidi="ar-SA"/>
        </w:rPr>
        <w:instrText xml:space="preserve">FORMTEXT</w:instrText>
      </w:r>
      <w:r>
        <w:rPr>
          <w:rFonts w:hint="eastAsia" w:ascii="宋体" w:hAnsi="宋体" w:eastAsia="宋体" w:cs="宋体"/>
          <w:kern w:val="2"/>
          <w:sz w:val="21"/>
          <w:szCs w:val="21"/>
          <w:highlight w:val="none"/>
          <w:lang w:val="en-US" w:eastAsia="zh-CN" w:bidi="ar-SA"/>
        </w:rPr>
        <w:fldChar w:fldCharType="separate"/>
      </w:r>
      <w:r>
        <w:rPr>
          <w:rFonts w:hint="eastAsia" w:ascii="宋体" w:hAnsi="宋体" w:eastAsia="宋体" w:cs="宋体"/>
          <w:kern w:val="2"/>
          <w:sz w:val="21"/>
          <w:szCs w:val="21"/>
          <w:highlight w:val="none"/>
          <w:lang w:val="en-US" w:eastAsia="zh-CN" w:bidi="ar-SA"/>
        </w:rPr>
        <w:t>■</w:t>
      </w:r>
      <w:r>
        <w:rPr>
          <w:rFonts w:hint="eastAsia" w:ascii="宋体" w:hAnsi="宋体" w:eastAsia="宋体" w:cs="宋体"/>
          <w:kern w:val="2"/>
          <w:sz w:val="21"/>
          <w:szCs w:val="21"/>
          <w:highlight w:val="none"/>
          <w:lang w:val="en-US" w:eastAsia="zh-CN" w:bidi="ar-SA"/>
        </w:rPr>
        <w:fldChar w:fldCharType="end"/>
      </w:r>
      <w:r>
        <w:rPr>
          <w:rFonts w:hint="eastAsia" w:ascii="宋体" w:hAnsi="宋体"/>
          <w:szCs w:val="21"/>
          <w:highlight w:val="none"/>
        </w:rPr>
        <w:t xml:space="preserve">是  </w:t>
      </w: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szCs w:val="21"/>
          <w:highlight w:val="none"/>
        </w:rPr>
        <w:t>否</w:t>
      </w:r>
    </w:p>
    <w:p>
      <w:pPr>
        <w:pStyle w:val="2"/>
        <w:spacing w:before="0" w:after="0" w:line="400" w:lineRule="exact"/>
        <w:ind w:firstLine="422" w:firstLineChars="200"/>
        <w:rPr>
          <w:rFonts w:ascii="宋体" w:hAnsi="宋体" w:eastAsia="宋体"/>
          <w:sz w:val="21"/>
          <w:szCs w:val="21"/>
          <w:highlight w:val="none"/>
        </w:rPr>
      </w:pPr>
      <w:bookmarkStart w:id="27" w:name="_Toc365467753"/>
      <w:bookmarkStart w:id="28" w:name="_Toc8198"/>
      <w:bookmarkStart w:id="29" w:name="_Toc31956"/>
      <w:r>
        <w:rPr>
          <w:rFonts w:hint="eastAsia" w:ascii="宋体" w:hAnsi="宋体" w:eastAsia="宋体"/>
          <w:sz w:val="21"/>
          <w:szCs w:val="21"/>
          <w:highlight w:val="none"/>
        </w:rPr>
        <w:t>第六条 合同金额和支付</w:t>
      </w:r>
      <w:bookmarkEnd w:id="27"/>
      <w:bookmarkEnd w:id="28"/>
      <w:bookmarkEnd w:id="29"/>
    </w:p>
    <w:p>
      <w:pPr>
        <w:spacing w:line="400" w:lineRule="exact"/>
        <w:ind w:firstLine="420" w:firstLineChars="200"/>
        <w:rPr>
          <w:rFonts w:ascii="宋体" w:hAnsi="宋体"/>
          <w:szCs w:val="21"/>
          <w:highlight w:val="none"/>
        </w:rPr>
      </w:pPr>
      <w:r>
        <w:rPr>
          <w:rFonts w:hint="eastAsia" w:ascii="宋体" w:hAnsi="宋体"/>
          <w:szCs w:val="21"/>
          <w:highlight w:val="none"/>
        </w:rPr>
        <w:t>6.1合同总金额</w:t>
      </w:r>
      <w:r>
        <w:rPr>
          <w:rFonts w:hint="eastAsia" w:ascii="宋体" w:hAnsi="宋体"/>
          <w:szCs w:val="21"/>
          <w:highlight w:val="none"/>
          <w:lang w:eastAsia="zh-CN"/>
        </w:rPr>
        <w:t>（</w:t>
      </w:r>
      <w:r>
        <w:rPr>
          <w:rFonts w:hint="eastAsia" w:ascii="宋体" w:hAnsi="宋体"/>
          <w:szCs w:val="21"/>
          <w:highlight w:val="none"/>
          <w:lang w:val="en-US" w:eastAsia="zh-CN"/>
        </w:rPr>
        <w:t>含税）</w:t>
      </w:r>
      <w:r>
        <w:rPr>
          <w:rFonts w:hint="eastAsia" w:ascii="宋体" w:hAnsi="宋体"/>
          <w:szCs w:val="21"/>
          <w:highlight w:val="none"/>
        </w:rPr>
        <w:t>为人民币（大写）</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元整，￥</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元</w:t>
      </w:r>
      <w:r>
        <w:rPr>
          <w:rFonts w:hint="eastAsia" w:ascii="宋体" w:hAnsi="宋体"/>
          <w:szCs w:val="21"/>
          <w:highlight w:val="none"/>
          <w:lang w:eastAsia="zh-CN"/>
        </w:rPr>
        <w:t>，</w:t>
      </w:r>
      <w:r>
        <w:rPr>
          <w:rFonts w:hint="eastAsia" w:ascii="宋体" w:hAnsi="宋体"/>
          <w:szCs w:val="21"/>
          <w:highlight w:val="none"/>
          <w:lang w:val="en-US" w:eastAsia="zh-CN"/>
        </w:rPr>
        <w:t>税率为</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u w:val="none"/>
          <w:lang w:val="en-US" w:eastAsia="zh-CN"/>
        </w:rPr>
        <w:t>%</w:t>
      </w:r>
      <w:r>
        <w:rPr>
          <w:rFonts w:hint="eastAsia" w:ascii="宋体" w:hAnsi="宋体"/>
          <w:szCs w:val="21"/>
          <w:highlight w:val="none"/>
        </w:rPr>
        <w:t>。</w:t>
      </w:r>
    </w:p>
    <w:p>
      <w:pPr>
        <w:spacing w:line="400" w:lineRule="exact"/>
        <w:ind w:firstLine="420" w:firstLineChars="200"/>
        <w:rPr>
          <w:rFonts w:ascii="宋体" w:hAnsi="宋体"/>
          <w:szCs w:val="21"/>
          <w:highlight w:val="none"/>
        </w:rPr>
      </w:pPr>
      <w:r>
        <w:rPr>
          <w:rFonts w:hint="eastAsia" w:ascii="宋体" w:hAnsi="宋体"/>
          <w:szCs w:val="21"/>
          <w:highlight w:val="none"/>
        </w:rPr>
        <w:t>6.2合同价款的支付条件及支付比例，按以下方式执行：</w:t>
      </w:r>
    </w:p>
    <w:p>
      <w:pPr>
        <w:pStyle w:val="10"/>
        <w:spacing w:line="400" w:lineRule="exact"/>
        <w:rPr>
          <w:rFonts w:hint="eastAsia" w:ascii="宋体" w:hAnsi="宋体"/>
          <w:szCs w:val="21"/>
          <w:highlight w:val="none"/>
        </w:rPr>
      </w:pPr>
      <w:r>
        <w:rPr>
          <w:rFonts w:hint="eastAsia" w:ascii="宋体" w:hAnsi="宋体" w:eastAsia="宋体" w:cs="宋体"/>
          <w:kern w:val="2"/>
          <w:sz w:val="21"/>
          <w:szCs w:val="21"/>
          <w:highlight w:val="none"/>
          <w:lang w:val="en-US" w:eastAsia="zh-CN" w:bidi="ar-SA"/>
        </w:rPr>
        <w:fldChar w:fldCharType="begin">
          <w:ffData>
            <w:name w:val="Text27"/>
            <w:enabled/>
            <w:calcOnExit w:val="0"/>
            <w:textInput>
              <w:default w:val="■"/>
            </w:textInput>
          </w:ffData>
        </w:fldChar>
      </w:r>
      <w:r>
        <w:rPr>
          <w:rFonts w:hint="eastAsia" w:ascii="宋体" w:hAnsi="宋体" w:eastAsia="宋体" w:cs="宋体"/>
          <w:kern w:val="2"/>
          <w:sz w:val="21"/>
          <w:szCs w:val="21"/>
          <w:highlight w:val="none"/>
          <w:lang w:val="en-US" w:eastAsia="zh-CN" w:bidi="ar-SA"/>
        </w:rPr>
        <w:instrText xml:space="preserve">FORMTEXT</w:instrText>
      </w:r>
      <w:r>
        <w:rPr>
          <w:rFonts w:hint="eastAsia" w:ascii="宋体" w:hAnsi="宋体" w:eastAsia="宋体" w:cs="宋体"/>
          <w:kern w:val="2"/>
          <w:sz w:val="21"/>
          <w:szCs w:val="21"/>
          <w:highlight w:val="none"/>
          <w:lang w:val="en-US" w:eastAsia="zh-CN" w:bidi="ar-SA"/>
        </w:rPr>
        <w:fldChar w:fldCharType="separate"/>
      </w:r>
      <w:r>
        <w:rPr>
          <w:rFonts w:hint="eastAsia" w:ascii="宋体" w:hAnsi="宋体" w:eastAsia="宋体" w:cs="宋体"/>
          <w:kern w:val="2"/>
          <w:sz w:val="21"/>
          <w:szCs w:val="21"/>
          <w:highlight w:val="none"/>
          <w:lang w:val="en-US" w:eastAsia="zh-CN" w:bidi="ar-SA"/>
        </w:rPr>
        <w:t>■</w:t>
      </w:r>
      <w:r>
        <w:rPr>
          <w:rFonts w:hint="eastAsia" w:ascii="宋体" w:hAnsi="宋体" w:eastAsia="宋体" w:cs="宋体"/>
          <w:kern w:val="2"/>
          <w:sz w:val="21"/>
          <w:szCs w:val="21"/>
          <w:highlight w:val="none"/>
          <w:lang w:val="en-US" w:eastAsia="zh-CN" w:bidi="ar-SA"/>
        </w:rPr>
        <w:fldChar w:fldCharType="end"/>
      </w:r>
      <w:r>
        <w:rPr>
          <w:rFonts w:hint="eastAsia" w:ascii="宋体" w:hAnsi="宋体"/>
          <w:szCs w:val="21"/>
          <w:highlight w:val="none"/>
        </w:rPr>
        <w:t>支付方式一：</w:t>
      </w:r>
    </w:p>
    <w:tbl>
      <w:tblPr>
        <w:tblStyle w:val="8"/>
        <w:tblW w:w="8450" w:type="dxa"/>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55"/>
        <w:gridCol w:w="2694"/>
        <w:gridCol w:w="1842"/>
        <w:gridCol w:w="2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trPr>
        <w:tc>
          <w:tcPr>
            <w:tcW w:w="1355" w:type="dxa"/>
            <w:noWrap w:val="0"/>
            <w:vAlign w:val="top"/>
          </w:tcPr>
          <w:p>
            <w:pPr>
              <w:spacing w:line="400" w:lineRule="exact"/>
              <w:ind w:firstLine="422" w:firstLineChars="200"/>
              <w:rPr>
                <w:rFonts w:ascii="宋体" w:hAnsi="宋体"/>
                <w:b/>
                <w:szCs w:val="21"/>
                <w:highlight w:val="none"/>
              </w:rPr>
            </w:pPr>
            <w:r>
              <w:rPr>
                <w:rFonts w:hint="eastAsia" w:ascii="宋体" w:hAnsi="宋体"/>
                <w:b/>
                <w:szCs w:val="21"/>
                <w:highlight w:val="none"/>
              </w:rPr>
              <w:t>阶段</w:t>
            </w:r>
          </w:p>
        </w:tc>
        <w:tc>
          <w:tcPr>
            <w:tcW w:w="2694" w:type="dxa"/>
            <w:noWrap w:val="0"/>
            <w:vAlign w:val="top"/>
          </w:tcPr>
          <w:p>
            <w:pPr>
              <w:spacing w:line="400" w:lineRule="exact"/>
              <w:ind w:firstLine="422" w:firstLineChars="200"/>
              <w:rPr>
                <w:rFonts w:ascii="宋体" w:hAnsi="宋体"/>
                <w:b/>
                <w:szCs w:val="21"/>
                <w:highlight w:val="none"/>
              </w:rPr>
            </w:pPr>
            <w:r>
              <w:rPr>
                <w:rFonts w:hint="eastAsia" w:ascii="宋体" w:hAnsi="宋体"/>
                <w:b/>
                <w:szCs w:val="21"/>
                <w:highlight w:val="none"/>
              </w:rPr>
              <w:t>付款条件</w:t>
            </w:r>
          </w:p>
        </w:tc>
        <w:tc>
          <w:tcPr>
            <w:tcW w:w="1842" w:type="dxa"/>
            <w:noWrap w:val="0"/>
            <w:vAlign w:val="top"/>
          </w:tcPr>
          <w:p>
            <w:pPr>
              <w:spacing w:line="400" w:lineRule="exact"/>
              <w:ind w:firstLine="422" w:firstLineChars="200"/>
              <w:rPr>
                <w:rFonts w:ascii="宋体" w:hAnsi="宋体"/>
                <w:b/>
                <w:szCs w:val="21"/>
                <w:highlight w:val="none"/>
              </w:rPr>
            </w:pPr>
            <w:r>
              <w:rPr>
                <w:rFonts w:hint="eastAsia" w:ascii="宋体" w:hAnsi="宋体"/>
                <w:b/>
                <w:szCs w:val="21"/>
                <w:highlight w:val="none"/>
              </w:rPr>
              <w:t>付款比例</w:t>
            </w:r>
          </w:p>
        </w:tc>
        <w:tc>
          <w:tcPr>
            <w:tcW w:w="2559" w:type="dxa"/>
            <w:noWrap w:val="0"/>
            <w:vAlign w:val="top"/>
          </w:tcPr>
          <w:p>
            <w:pPr>
              <w:spacing w:line="400" w:lineRule="exact"/>
              <w:ind w:firstLine="422" w:firstLineChars="200"/>
              <w:rPr>
                <w:rFonts w:ascii="宋体" w:hAnsi="宋体"/>
                <w:b/>
                <w:szCs w:val="21"/>
                <w:highlight w:val="none"/>
              </w:rPr>
            </w:pPr>
            <w:r>
              <w:rPr>
                <w:rFonts w:hint="eastAsia" w:ascii="宋体" w:hAnsi="宋体"/>
                <w:b/>
                <w:szCs w:val="21"/>
                <w:highlight w:val="none"/>
              </w:rPr>
              <w:t>付款金额(元)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9" w:hRule="atLeast"/>
        </w:trPr>
        <w:tc>
          <w:tcPr>
            <w:tcW w:w="1355" w:type="dxa"/>
            <w:noWrap w:val="0"/>
            <w:vAlign w:val="center"/>
          </w:tcPr>
          <w:p>
            <w:pPr>
              <w:spacing w:line="400" w:lineRule="exact"/>
              <w:jc w:val="center"/>
              <w:rPr>
                <w:rFonts w:ascii="宋体" w:hAnsi="宋体"/>
                <w:szCs w:val="21"/>
                <w:highlight w:val="none"/>
              </w:rPr>
            </w:pPr>
            <w:r>
              <w:rPr>
                <w:rFonts w:hint="eastAsia" w:ascii="宋体" w:hAnsi="宋体"/>
                <w:szCs w:val="21"/>
                <w:highlight w:val="none"/>
              </w:rPr>
              <w:t>第</w:t>
            </w:r>
            <w:r>
              <w:rPr>
                <w:rFonts w:hint="eastAsia" w:ascii="宋体" w:hAnsi="宋体"/>
                <w:szCs w:val="21"/>
                <w:highlight w:val="none"/>
                <w:u w:val="single"/>
              </w:rPr>
              <w:t xml:space="preserve"> 1 </w:t>
            </w:r>
            <w:r>
              <w:rPr>
                <w:rFonts w:hint="eastAsia" w:ascii="宋体" w:hAnsi="宋体"/>
                <w:szCs w:val="21"/>
                <w:highlight w:val="none"/>
              </w:rPr>
              <w:t>阶段</w:t>
            </w:r>
          </w:p>
        </w:tc>
        <w:tc>
          <w:tcPr>
            <w:tcW w:w="2694" w:type="dxa"/>
            <w:noWrap w:val="0"/>
            <w:vAlign w:val="center"/>
          </w:tcPr>
          <w:p>
            <w:pPr>
              <w:spacing w:line="400" w:lineRule="exact"/>
              <w:rPr>
                <w:rFonts w:hint="eastAsia" w:ascii="宋体" w:hAnsi="宋体"/>
                <w:i/>
                <w:szCs w:val="21"/>
                <w:highlight w:val="none"/>
              </w:rPr>
            </w:pPr>
            <w:r>
              <w:rPr>
                <w:rFonts w:hint="eastAsia" w:ascii="宋体" w:hAnsi="宋体"/>
                <w:i/>
                <w:szCs w:val="21"/>
                <w:highlight w:val="none"/>
              </w:rPr>
              <w:t>双方签署本合同后</w:t>
            </w:r>
            <w:bookmarkStart w:id="30" w:name="Text15"/>
            <w:r>
              <w:rPr>
                <w:rFonts w:hint="eastAsia" w:ascii="宋体" w:hAnsi="宋体" w:eastAsia="宋体" w:cs="Times New Roman"/>
                <w:i/>
                <w:kern w:val="2"/>
                <w:sz w:val="21"/>
                <w:szCs w:val="21"/>
                <w:highlight w:val="none"/>
                <w:u w:val="single"/>
                <w:lang w:val="en-US" w:eastAsia="zh-CN" w:bidi="ar-SA"/>
              </w:rPr>
              <w:fldChar w:fldCharType="begin">
                <w:ffData>
                  <w:name w:val="Text15"/>
                  <w:enabled/>
                  <w:calcOnExit w:val="0"/>
                  <w:textInput>
                    <w:default w:val=" 甲方收到乙方发票的30个工作日内 "/>
                  </w:textInput>
                </w:ffData>
              </w:fldChar>
            </w:r>
            <w:r>
              <w:rPr>
                <w:rFonts w:hint="eastAsia" w:ascii="宋体" w:hAnsi="宋体" w:eastAsia="宋体" w:cs="Times New Roman"/>
                <w:i/>
                <w:kern w:val="2"/>
                <w:sz w:val="21"/>
                <w:szCs w:val="21"/>
                <w:highlight w:val="none"/>
                <w:u w:val="single"/>
                <w:lang w:val="en-US" w:eastAsia="zh-CN" w:bidi="ar-SA"/>
              </w:rPr>
              <w:instrText xml:space="preserve">FORMTEXT</w:instrText>
            </w:r>
            <w:r>
              <w:rPr>
                <w:rFonts w:hint="eastAsia" w:ascii="宋体" w:hAnsi="宋体" w:eastAsia="宋体" w:cs="Times New Roman"/>
                <w:i/>
                <w:kern w:val="2"/>
                <w:sz w:val="21"/>
                <w:szCs w:val="21"/>
                <w:highlight w:val="none"/>
                <w:u w:val="single"/>
                <w:lang w:val="en-US" w:eastAsia="zh-CN" w:bidi="ar-SA"/>
              </w:rPr>
              <w:fldChar w:fldCharType="separate"/>
            </w:r>
            <w:r>
              <w:rPr>
                <w:rFonts w:hint="eastAsia" w:ascii="宋体" w:hAnsi="宋体" w:eastAsia="宋体" w:cs="Times New Roman"/>
                <w:i/>
                <w:kern w:val="2"/>
                <w:sz w:val="21"/>
                <w:szCs w:val="21"/>
                <w:highlight w:val="none"/>
                <w:u w:val="single"/>
                <w:lang w:val="en-US" w:eastAsia="zh-CN" w:bidi="ar-SA"/>
              </w:rPr>
              <w:t xml:space="preserve"> 甲方收到乙方发票的30个工作日内 </w:t>
            </w:r>
            <w:r>
              <w:rPr>
                <w:rFonts w:hint="eastAsia" w:ascii="宋体" w:hAnsi="宋体" w:eastAsia="宋体" w:cs="Times New Roman"/>
                <w:i/>
                <w:kern w:val="2"/>
                <w:sz w:val="21"/>
                <w:szCs w:val="21"/>
                <w:highlight w:val="none"/>
                <w:u w:val="single"/>
                <w:lang w:val="en-US" w:eastAsia="zh-CN" w:bidi="ar-SA"/>
              </w:rPr>
              <w:fldChar w:fldCharType="end"/>
            </w:r>
            <w:bookmarkEnd w:id="30"/>
          </w:p>
        </w:tc>
        <w:tc>
          <w:tcPr>
            <w:tcW w:w="1842" w:type="dxa"/>
            <w:noWrap w:val="0"/>
            <w:vAlign w:val="center"/>
          </w:tcPr>
          <w:p>
            <w:pPr>
              <w:spacing w:line="400" w:lineRule="exact"/>
              <w:rPr>
                <w:rFonts w:ascii="宋体" w:hAnsi="宋体"/>
                <w:szCs w:val="21"/>
                <w:highlight w:val="none"/>
              </w:rPr>
            </w:pPr>
            <w:r>
              <w:rPr>
                <w:rFonts w:hint="eastAsia" w:ascii="宋体" w:hAnsi="宋体"/>
                <w:szCs w:val="21"/>
                <w:highlight w:val="none"/>
              </w:rPr>
              <w:t>合同总金额的</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w:t>
            </w:r>
          </w:p>
        </w:tc>
        <w:tc>
          <w:tcPr>
            <w:tcW w:w="2559" w:type="dxa"/>
            <w:noWrap w:val="0"/>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w:t>
            </w:r>
            <w:r>
              <w:rPr>
                <w:rFonts w:hint="eastAsia" w:ascii="宋体" w:hAnsi="宋体"/>
                <w:szCs w:val="21"/>
                <w:highlight w:val="none"/>
                <w:u w:val="single"/>
              </w:rPr>
              <w:t>:</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元</w:t>
            </w:r>
          </w:p>
          <w:p>
            <w:pPr>
              <w:spacing w:line="400" w:lineRule="exact"/>
              <w:rPr>
                <w:rFonts w:ascii="宋体" w:hAnsi="宋体"/>
                <w:szCs w:val="21"/>
                <w:highlight w:val="none"/>
              </w:rPr>
            </w:pPr>
            <w:r>
              <w:rPr>
                <w:rFonts w:hint="eastAsia" w:ascii="宋体" w:hAnsi="宋体"/>
                <w:szCs w:val="21"/>
                <w:highlight w:val="none"/>
              </w:rPr>
              <w:t>(人民币</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元整)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7" w:hRule="atLeast"/>
        </w:trPr>
        <w:tc>
          <w:tcPr>
            <w:tcW w:w="1355" w:type="dxa"/>
            <w:noWrap w:val="0"/>
            <w:vAlign w:val="center"/>
          </w:tcPr>
          <w:p>
            <w:pPr>
              <w:spacing w:line="400" w:lineRule="exact"/>
              <w:jc w:val="center"/>
              <w:rPr>
                <w:rFonts w:ascii="宋体" w:hAnsi="宋体"/>
                <w:szCs w:val="21"/>
                <w:highlight w:val="none"/>
              </w:rPr>
            </w:pPr>
            <w:r>
              <w:rPr>
                <w:rFonts w:hint="eastAsia" w:ascii="宋体" w:hAnsi="宋体"/>
                <w:szCs w:val="21"/>
                <w:highlight w:val="none"/>
              </w:rPr>
              <w:t>第</w:t>
            </w:r>
            <w:r>
              <w:rPr>
                <w:rFonts w:hint="eastAsia" w:ascii="宋体" w:hAnsi="宋体"/>
                <w:szCs w:val="21"/>
                <w:highlight w:val="none"/>
                <w:u w:val="single"/>
              </w:rPr>
              <w:t xml:space="preserve"> 2 </w:t>
            </w:r>
            <w:r>
              <w:rPr>
                <w:rFonts w:hint="eastAsia" w:ascii="宋体" w:hAnsi="宋体"/>
                <w:szCs w:val="21"/>
                <w:highlight w:val="none"/>
              </w:rPr>
              <w:t>阶段</w:t>
            </w:r>
          </w:p>
        </w:tc>
        <w:tc>
          <w:tcPr>
            <w:tcW w:w="2694" w:type="dxa"/>
            <w:noWrap w:val="0"/>
            <w:vAlign w:val="center"/>
          </w:tcPr>
          <w:p>
            <w:pPr>
              <w:spacing w:line="400" w:lineRule="exact"/>
              <w:rPr>
                <w:rFonts w:ascii="宋体" w:hAnsi="宋体"/>
                <w:i/>
                <w:szCs w:val="21"/>
                <w:highlight w:val="none"/>
              </w:rPr>
            </w:pPr>
            <w:r>
              <w:rPr>
                <w:rFonts w:hint="eastAsia" w:ascii="宋体" w:hAnsi="宋体"/>
                <w:i/>
                <w:szCs w:val="21"/>
                <w:highlight w:val="none"/>
              </w:rPr>
              <w:t>完成服务</w:t>
            </w:r>
            <w:bookmarkStart w:id="31" w:name="Text16"/>
            <w:r>
              <w:rPr>
                <w:rFonts w:hint="eastAsia" w:ascii="宋体" w:hAnsi="宋体" w:eastAsia="宋体" w:cs="Times New Roman"/>
                <w:i/>
                <w:kern w:val="2"/>
                <w:sz w:val="21"/>
                <w:szCs w:val="21"/>
                <w:highlight w:val="none"/>
                <w:u w:val="single"/>
                <w:lang w:val="en-US" w:eastAsia="zh-CN" w:bidi="ar-SA"/>
              </w:rPr>
              <w:fldChar w:fldCharType="begin">
                <w:ffData>
                  <w:name w:val="Text16"/>
                  <w:enabled/>
                  <w:calcOnExit w:val="0"/>
                  <w:textInput>
                    <w:default w:val=" 甲方收到乙方发票的30 "/>
                  </w:textInput>
                </w:ffData>
              </w:fldChar>
            </w:r>
            <w:r>
              <w:rPr>
                <w:rFonts w:hint="eastAsia" w:ascii="宋体" w:hAnsi="宋体" w:eastAsia="宋体" w:cs="Times New Roman"/>
                <w:i/>
                <w:kern w:val="2"/>
                <w:sz w:val="21"/>
                <w:szCs w:val="21"/>
                <w:highlight w:val="none"/>
                <w:u w:val="single"/>
                <w:lang w:val="en-US" w:eastAsia="zh-CN" w:bidi="ar-SA"/>
              </w:rPr>
              <w:instrText xml:space="preserve">FORMTEXT</w:instrText>
            </w:r>
            <w:r>
              <w:rPr>
                <w:rFonts w:hint="eastAsia" w:ascii="宋体" w:hAnsi="宋体" w:eastAsia="宋体" w:cs="Times New Roman"/>
                <w:i/>
                <w:kern w:val="2"/>
                <w:sz w:val="21"/>
                <w:szCs w:val="21"/>
                <w:highlight w:val="none"/>
                <w:u w:val="single"/>
                <w:lang w:val="en-US" w:eastAsia="zh-CN" w:bidi="ar-SA"/>
              </w:rPr>
              <w:fldChar w:fldCharType="separate"/>
            </w:r>
            <w:r>
              <w:rPr>
                <w:rFonts w:hint="eastAsia" w:ascii="宋体" w:hAnsi="宋体" w:eastAsia="宋体" w:cs="Times New Roman"/>
                <w:i/>
                <w:kern w:val="2"/>
                <w:sz w:val="21"/>
                <w:szCs w:val="21"/>
                <w:highlight w:val="none"/>
                <w:u w:val="single"/>
                <w:lang w:val="en-US" w:eastAsia="zh-CN" w:bidi="ar-SA"/>
              </w:rPr>
              <w:t xml:space="preserve"> 甲方收到乙方发票的30 </w:t>
            </w:r>
            <w:r>
              <w:rPr>
                <w:rFonts w:hint="eastAsia" w:ascii="宋体" w:hAnsi="宋体" w:eastAsia="宋体" w:cs="Times New Roman"/>
                <w:i/>
                <w:kern w:val="2"/>
                <w:sz w:val="21"/>
                <w:szCs w:val="21"/>
                <w:highlight w:val="none"/>
                <w:u w:val="single"/>
                <w:lang w:val="en-US" w:eastAsia="zh-CN" w:bidi="ar-SA"/>
              </w:rPr>
              <w:fldChar w:fldCharType="end"/>
            </w:r>
            <w:bookmarkEnd w:id="31"/>
            <w:r>
              <w:rPr>
                <w:rFonts w:hint="eastAsia" w:ascii="宋体" w:hAnsi="宋体"/>
                <w:i/>
                <w:szCs w:val="21"/>
                <w:highlight w:val="none"/>
              </w:rPr>
              <w:t>个工作日内</w:t>
            </w:r>
          </w:p>
        </w:tc>
        <w:tc>
          <w:tcPr>
            <w:tcW w:w="1842" w:type="dxa"/>
            <w:noWrap w:val="0"/>
            <w:vAlign w:val="center"/>
          </w:tcPr>
          <w:p>
            <w:pPr>
              <w:spacing w:line="400" w:lineRule="exact"/>
              <w:rPr>
                <w:rFonts w:ascii="宋体" w:hAnsi="宋体"/>
                <w:szCs w:val="21"/>
                <w:highlight w:val="none"/>
              </w:rPr>
            </w:pPr>
            <w:r>
              <w:rPr>
                <w:rFonts w:hint="eastAsia" w:ascii="宋体" w:hAnsi="宋体"/>
                <w:szCs w:val="21"/>
                <w:highlight w:val="none"/>
              </w:rPr>
              <w:t>合同总金额的</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w:t>
            </w:r>
          </w:p>
        </w:tc>
        <w:tc>
          <w:tcPr>
            <w:tcW w:w="2559" w:type="dxa"/>
            <w:noWrap w:val="0"/>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w:t>
            </w:r>
            <w:r>
              <w:rPr>
                <w:rFonts w:hint="eastAsia" w:ascii="宋体" w:hAnsi="宋体"/>
                <w:szCs w:val="21"/>
                <w:highlight w:val="none"/>
                <w:u w:val="single"/>
              </w:rPr>
              <w:t>:</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元</w:t>
            </w:r>
          </w:p>
          <w:p>
            <w:pPr>
              <w:spacing w:line="400" w:lineRule="exact"/>
              <w:rPr>
                <w:rFonts w:ascii="宋体" w:hAnsi="宋体"/>
                <w:szCs w:val="21"/>
                <w:highlight w:val="none"/>
              </w:rPr>
            </w:pPr>
            <w:r>
              <w:rPr>
                <w:rFonts w:hint="eastAsia" w:ascii="宋体" w:hAnsi="宋体"/>
                <w:szCs w:val="21"/>
                <w:highlight w:val="none"/>
              </w:rPr>
              <w:t>(人民币</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元整)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4" w:hRule="atLeast"/>
        </w:trPr>
        <w:tc>
          <w:tcPr>
            <w:tcW w:w="1355" w:type="dxa"/>
            <w:noWrap w:val="0"/>
            <w:vAlign w:val="center"/>
          </w:tcPr>
          <w:p>
            <w:pPr>
              <w:spacing w:line="400" w:lineRule="exact"/>
              <w:jc w:val="center"/>
              <w:rPr>
                <w:rFonts w:ascii="宋体" w:hAnsi="宋体"/>
                <w:szCs w:val="21"/>
                <w:highlight w:val="none"/>
              </w:rPr>
            </w:pPr>
            <w:r>
              <w:rPr>
                <w:rFonts w:hint="eastAsia" w:ascii="宋体" w:hAnsi="宋体"/>
                <w:szCs w:val="21"/>
                <w:highlight w:val="none"/>
              </w:rPr>
              <w:t>第</w:t>
            </w:r>
            <w:r>
              <w:rPr>
                <w:rFonts w:hint="eastAsia" w:ascii="宋体" w:hAnsi="宋体"/>
                <w:szCs w:val="21"/>
                <w:highlight w:val="none"/>
                <w:u w:val="single"/>
              </w:rPr>
              <w:t xml:space="preserve"> 3</w:t>
            </w:r>
            <w:r>
              <w:rPr>
                <w:rFonts w:hint="eastAsia" w:ascii="宋体" w:hAnsi="宋体"/>
                <w:szCs w:val="21"/>
                <w:highlight w:val="none"/>
              </w:rPr>
              <w:t>阶段</w:t>
            </w:r>
          </w:p>
        </w:tc>
        <w:tc>
          <w:tcPr>
            <w:tcW w:w="2694" w:type="dxa"/>
            <w:noWrap w:val="0"/>
            <w:vAlign w:val="center"/>
          </w:tcPr>
          <w:p>
            <w:pPr>
              <w:spacing w:line="400" w:lineRule="exact"/>
              <w:rPr>
                <w:rFonts w:ascii="宋体" w:hAnsi="宋体"/>
                <w:i/>
                <w:szCs w:val="21"/>
                <w:highlight w:val="none"/>
              </w:rPr>
            </w:pPr>
            <w:r>
              <w:rPr>
                <w:rFonts w:hint="eastAsia" w:ascii="宋体" w:hAnsi="宋体"/>
                <w:i/>
                <w:szCs w:val="21"/>
                <w:highlight w:val="none"/>
              </w:rPr>
              <w:t>验收合格</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i/>
                <w:szCs w:val="21"/>
                <w:highlight w:val="none"/>
              </w:rPr>
              <w:t>个月后</w:t>
            </w:r>
            <w:bookmarkStart w:id="32" w:name="Text17"/>
            <w:r>
              <w:rPr>
                <w:rFonts w:hint="eastAsia" w:ascii="宋体" w:hAnsi="宋体" w:eastAsia="宋体" w:cs="Times New Roman"/>
                <w:i/>
                <w:kern w:val="2"/>
                <w:sz w:val="21"/>
                <w:szCs w:val="21"/>
                <w:highlight w:val="none"/>
                <w:u w:val="single"/>
                <w:lang w:val="en-US" w:eastAsia="zh-CN" w:bidi="ar-SA"/>
              </w:rPr>
              <w:fldChar w:fldCharType="begin">
                <w:ffData>
                  <w:name w:val="Text17"/>
                  <w:enabled/>
                  <w:calcOnExit w:val="0"/>
                  <w:textInput>
                    <w:default w:val=" 甲方收到乙方发票的30  "/>
                  </w:textInput>
                </w:ffData>
              </w:fldChar>
            </w:r>
            <w:r>
              <w:rPr>
                <w:rFonts w:hint="eastAsia" w:ascii="宋体" w:hAnsi="宋体" w:eastAsia="宋体" w:cs="Times New Roman"/>
                <w:i/>
                <w:kern w:val="2"/>
                <w:sz w:val="21"/>
                <w:szCs w:val="21"/>
                <w:highlight w:val="none"/>
                <w:u w:val="single"/>
                <w:lang w:val="en-US" w:eastAsia="zh-CN" w:bidi="ar-SA"/>
              </w:rPr>
              <w:instrText xml:space="preserve">FORMTEXT</w:instrText>
            </w:r>
            <w:r>
              <w:rPr>
                <w:rFonts w:hint="eastAsia" w:ascii="宋体" w:hAnsi="宋体" w:eastAsia="宋体" w:cs="Times New Roman"/>
                <w:i/>
                <w:kern w:val="2"/>
                <w:sz w:val="21"/>
                <w:szCs w:val="21"/>
                <w:highlight w:val="none"/>
                <w:u w:val="single"/>
                <w:lang w:val="en-US" w:eastAsia="zh-CN" w:bidi="ar-SA"/>
              </w:rPr>
              <w:fldChar w:fldCharType="separate"/>
            </w:r>
            <w:r>
              <w:rPr>
                <w:rFonts w:hint="eastAsia" w:ascii="宋体" w:hAnsi="宋体" w:eastAsia="宋体" w:cs="Times New Roman"/>
                <w:i/>
                <w:kern w:val="2"/>
                <w:sz w:val="21"/>
                <w:szCs w:val="21"/>
                <w:highlight w:val="none"/>
                <w:u w:val="single"/>
                <w:lang w:val="en-US" w:eastAsia="zh-CN" w:bidi="ar-SA"/>
              </w:rPr>
              <w:t xml:space="preserve"> 甲方收到乙方发票的30  </w:t>
            </w:r>
            <w:r>
              <w:rPr>
                <w:rFonts w:hint="eastAsia" w:ascii="宋体" w:hAnsi="宋体" w:eastAsia="宋体" w:cs="Times New Roman"/>
                <w:i/>
                <w:kern w:val="2"/>
                <w:sz w:val="21"/>
                <w:szCs w:val="21"/>
                <w:highlight w:val="none"/>
                <w:u w:val="single"/>
                <w:lang w:val="en-US" w:eastAsia="zh-CN" w:bidi="ar-SA"/>
              </w:rPr>
              <w:fldChar w:fldCharType="end"/>
            </w:r>
            <w:bookmarkEnd w:id="32"/>
            <w:r>
              <w:rPr>
                <w:rFonts w:hint="eastAsia" w:ascii="宋体" w:hAnsi="宋体"/>
                <w:i/>
                <w:szCs w:val="21"/>
                <w:highlight w:val="none"/>
              </w:rPr>
              <w:t>工作日内..</w:t>
            </w:r>
          </w:p>
        </w:tc>
        <w:tc>
          <w:tcPr>
            <w:tcW w:w="1842" w:type="dxa"/>
            <w:noWrap w:val="0"/>
            <w:vAlign w:val="center"/>
          </w:tcPr>
          <w:p>
            <w:pPr>
              <w:spacing w:line="400" w:lineRule="exact"/>
              <w:rPr>
                <w:rFonts w:ascii="宋体" w:hAnsi="宋体"/>
                <w:szCs w:val="21"/>
                <w:highlight w:val="none"/>
              </w:rPr>
            </w:pPr>
            <w:r>
              <w:rPr>
                <w:rFonts w:hint="eastAsia" w:ascii="宋体" w:hAnsi="宋体"/>
                <w:szCs w:val="21"/>
                <w:highlight w:val="none"/>
              </w:rPr>
              <w:t>合同总金额的</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w:t>
            </w:r>
          </w:p>
        </w:tc>
        <w:tc>
          <w:tcPr>
            <w:tcW w:w="2559" w:type="dxa"/>
            <w:noWrap w:val="0"/>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w:t>
            </w:r>
            <w:r>
              <w:rPr>
                <w:rFonts w:hint="eastAsia" w:ascii="宋体" w:hAnsi="宋体"/>
                <w:szCs w:val="21"/>
                <w:highlight w:val="none"/>
                <w:u w:val="single"/>
              </w:rPr>
              <w:t>:</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元</w:t>
            </w:r>
          </w:p>
          <w:p>
            <w:pPr>
              <w:spacing w:line="400" w:lineRule="exact"/>
              <w:rPr>
                <w:rFonts w:ascii="宋体" w:hAnsi="宋体"/>
                <w:szCs w:val="21"/>
                <w:highlight w:val="none"/>
              </w:rPr>
            </w:pPr>
            <w:r>
              <w:rPr>
                <w:rFonts w:hint="eastAsia" w:ascii="宋体" w:hAnsi="宋体"/>
                <w:szCs w:val="21"/>
                <w:highlight w:val="none"/>
              </w:rPr>
              <w:t>(人民币</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元整)</w:t>
            </w:r>
          </w:p>
        </w:tc>
      </w:tr>
    </w:tbl>
    <w:p>
      <w:pPr>
        <w:pStyle w:val="10"/>
        <w:spacing w:line="400" w:lineRule="exact"/>
        <w:rPr>
          <w:rFonts w:hint="default" w:ascii="宋体" w:hAnsi="宋体"/>
          <w:szCs w:val="21"/>
          <w:highlight w:val="none"/>
          <w:lang w:val="en-US"/>
        </w:rPr>
      </w:pP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szCs w:val="21"/>
          <w:highlight w:val="none"/>
        </w:rPr>
        <w:t xml:space="preserve"> 支付方式二：分</w:t>
      </w:r>
      <w:r>
        <w:rPr>
          <w:rFonts w:hint="eastAsia" w:ascii="宋体" w:hAnsi="宋体"/>
          <w:szCs w:val="21"/>
          <w:highlight w:val="none"/>
          <w:u w:val="single"/>
        </w:rPr>
        <w:t xml:space="preserve">   </w:t>
      </w:r>
      <w:r>
        <w:rPr>
          <w:rFonts w:hint="eastAsia" w:ascii="宋体" w:hAnsi="宋体"/>
          <w:szCs w:val="21"/>
          <w:highlight w:val="none"/>
        </w:rPr>
        <w:t>个阶段付款</w:t>
      </w:r>
      <w:r>
        <w:rPr>
          <w:rFonts w:hint="eastAsia" w:ascii="宋体" w:hAnsi="宋体"/>
          <w:szCs w:val="21"/>
          <w:highlight w:val="none"/>
        </w:rPr>
        <w:fldChar w:fldCharType="begin">
          <w:ffData>
            <w:name w:val="Text18"/>
            <w:enabled/>
            <w:calcOnExit w:val="0"/>
            <w:textInput/>
          </w:ffData>
        </w:fldChar>
      </w:r>
      <w:bookmarkStart w:id="33" w:name="Text18"/>
      <w:r>
        <w:rPr>
          <w:rFonts w:hint="eastAsia" w:ascii="宋体" w:hAnsi="宋体"/>
          <w:szCs w:val="21"/>
          <w:highlight w:val="none"/>
        </w:rPr>
        <w:instrText xml:space="preserve">FORMTEXT</w:instrText>
      </w:r>
      <w:r>
        <w:rPr>
          <w:rFonts w:hint="eastAsia" w:ascii="宋体" w:hAnsi="宋体"/>
          <w:szCs w:val="21"/>
          <w:highlight w:val="none"/>
        </w:rPr>
        <w:fldChar w:fldCharType="separate"/>
      </w:r>
      <w:r>
        <w:rPr>
          <w:rFonts w:hint="default" w:ascii="宋体" w:hAnsi="宋体"/>
          <w:szCs w:val="21"/>
          <w:highlight w:val="none"/>
          <w:lang w:val="en-US"/>
        </w:rPr>
        <w:t> </w:t>
      </w:r>
    </w:p>
    <w:tbl>
      <w:tblPr>
        <w:tblStyle w:val="8"/>
        <w:tblW w:w="8450" w:type="dxa"/>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55"/>
        <w:gridCol w:w="2694"/>
        <w:gridCol w:w="1842"/>
        <w:gridCol w:w="2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trPr>
        <w:tc>
          <w:tcPr>
            <w:tcW w:w="1355" w:type="dxa"/>
            <w:noWrap w:val="0"/>
            <w:vAlign w:val="top"/>
          </w:tcPr>
          <w:p>
            <w:pPr>
              <w:spacing w:line="400" w:lineRule="exact"/>
              <w:ind w:firstLine="422" w:firstLineChars="200"/>
              <w:rPr>
                <w:rFonts w:ascii="宋体" w:hAnsi="宋体"/>
                <w:b/>
                <w:szCs w:val="21"/>
                <w:highlight w:val="none"/>
              </w:rPr>
            </w:pPr>
            <w:r>
              <w:rPr>
                <w:rFonts w:hint="eastAsia" w:ascii="宋体" w:hAnsi="宋体"/>
                <w:b/>
                <w:szCs w:val="21"/>
                <w:highlight w:val="none"/>
              </w:rPr>
              <w:t>阶段</w:t>
            </w:r>
          </w:p>
        </w:tc>
        <w:tc>
          <w:tcPr>
            <w:tcW w:w="2694" w:type="dxa"/>
            <w:noWrap w:val="0"/>
            <w:vAlign w:val="top"/>
          </w:tcPr>
          <w:p>
            <w:pPr>
              <w:spacing w:line="400" w:lineRule="exact"/>
              <w:ind w:firstLine="422" w:firstLineChars="200"/>
              <w:rPr>
                <w:rFonts w:ascii="宋体" w:hAnsi="宋体"/>
                <w:b/>
                <w:szCs w:val="21"/>
                <w:highlight w:val="none"/>
              </w:rPr>
            </w:pPr>
            <w:r>
              <w:rPr>
                <w:rFonts w:hint="eastAsia" w:ascii="宋体" w:hAnsi="宋体"/>
                <w:b/>
                <w:szCs w:val="21"/>
                <w:highlight w:val="none"/>
              </w:rPr>
              <w:t>付款条件</w:t>
            </w:r>
          </w:p>
        </w:tc>
        <w:tc>
          <w:tcPr>
            <w:tcW w:w="1842" w:type="dxa"/>
            <w:noWrap w:val="0"/>
            <w:vAlign w:val="top"/>
          </w:tcPr>
          <w:p>
            <w:pPr>
              <w:spacing w:line="400" w:lineRule="exact"/>
              <w:ind w:firstLine="422" w:firstLineChars="200"/>
              <w:rPr>
                <w:rFonts w:ascii="宋体" w:hAnsi="宋体"/>
                <w:b/>
                <w:szCs w:val="21"/>
                <w:highlight w:val="none"/>
              </w:rPr>
            </w:pPr>
            <w:r>
              <w:rPr>
                <w:rFonts w:hint="eastAsia" w:ascii="宋体" w:hAnsi="宋体"/>
                <w:b/>
                <w:szCs w:val="21"/>
                <w:highlight w:val="none"/>
              </w:rPr>
              <w:t>付款比例</w:t>
            </w:r>
          </w:p>
        </w:tc>
        <w:tc>
          <w:tcPr>
            <w:tcW w:w="2559" w:type="dxa"/>
            <w:noWrap w:val="0"/>
            <w:vAlign w:val="top"/>
          </w:tcPr>
          <w:p>
            <w:pPr>
              <w:spacing w:line="400" w:lineRule="exact"/>
              <w:ind w:firstLine="422" w:firstLineChars="200"/>
              <w:rPr>
                <w:rFonts w:ascii="宋体" w:hAnsi="宋体"/>
                <w:b/>
                <w:szCs w:val="21"/>
                <w:highlight w:val="none"/>
              </w:rPr>
            </w:pPr>
            <w:r>
              <w:rPr>
                <w:rFonts w:hint="eastAsia" w:ascii="宋体" w:hAnsi="宋体"/>
                <w:b/>
                <w:szCs w:val="21"/>
                <w:highlight w:val="none"/>
              </w:rPr>
              <w:t>付款金额(元)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9" w:hRule="atLeast"/>
        </w:trPr>
        <w:tc>
          <w:tcPr>
            <w:tcW w:w="1355" w:type="dxa"/>
            <w:noWrap w:val="0"/>
            <w:vAlign w:val="center"/>
          </w:tcPr>
          <w:p>
            <w:pPr>
              <w:spacing w:line="400" w:lineRule="exact"/>
              <w:jc w:val="center"/>
              <w:rPr>
                <w:rFonts w:ascii="宋体" w:hAnsi="宋体"/>
                <w:szCs w:val="21"/>
                <w:highlight w:val="none"/>
              </w:rPr>
            </w:pPr>
            <w:r>
              <w:rPr>
                <w:rFonts w:hint="eastAsia" w:ascii="宋体" w:hAnsi="宋体"/>
                <w:szCs w:val="21"/>
                <w:highlight w:val="none"/>
              </w:rPr>
              <w:t>第</w:t>
            </w:r>
            <w:r>
              <w:rPr>
                <w:rFonts w:hint="eastAsia" w:ascii="宋体" w:hAnsi="宋体"/>
                <w:szCs w:val="21"/>
                <w:highlight w:val="none"/>
                <w:u w:val="single"/>
              </w:rPr>
              <w:t xml:space="preserve">   </w:t>
            </w:r>
            <w:r>
              <w:rPr>
                <w:rFonts w:hint="eastAsia" w:ascii="宋体" w:hAnsi="宋体"/>
                <w:szCs w:val="21"/>
                <w:highlight w:val="none"/>
              </w:rPr>
              <w:t>阶段</w:t>
            </w:r>
          </w:p>
        </w:tc>
        <w:tc>
          <w:tcPr>
            <w:tcW w:w="2694" w:type="dxa"/>
            <w:noWrap w:val="0"/>
            <w:vAlign w:val="top"/>
          </w:tcPr>
          <w:p>
            <w:pPr>
              <w:spacing w:line="400" w:lineRule="exact"/>
              <w:ind w:firstLine="420" w:firstLineChars="200"/>
              <w:jc w:val="center"/>
              <w:rPr>
                <w:rFonts w:ascii="宋体" w:hAnsi="宋体"/>
                <w:i/>
                <w:szCs w:val="21"/>
                <w:highlight w:val="none"/>
              </w:rPr>
            </w:pPr>
          </w:p>
        </w:tc>
        <w:tc>
          <w:tcPr>
            <w:tcW w:w="1842" w:type="dxa"/>
            <w:noWrap w:val="0"/>
            <w:vAlign w:val="center"/>
          </w:tcPr>
          <w:p>
            <w:pPr>
              <w:spacing w:line="400" w:lineRule="exact"/>
              <w:jc w:val="center"/>
              <w:rPr>
                <w:rFonts w:ascii="宋体" w:hAnsi="宋体"/>
                <w:szCs w:val="21"/>
                <w:highlight w:val="none"/>
              </w:rPr>
            </w:pPr>
            <w:r>
              <w:rPr>
                <w:rFonts w:hint="eastAsia" w:ascii="宋体" w:hAnsi="宋体"/>
                <w:szCs w:val="21"/>
                <w:highlight w:val="none"/>
              </w:rPr>
              <w:t>合同总金额的</w:t>
            </w:r>
            <w:r>
              <w:rPr>
                <w:rFonts w:hint="eastAsia" w:ascii="宋体" w:hAnsi="宋体"/>
                <w:szCs w:val="21"/>
                <w:highlight w:val="none"/>
                <w:u w:val="single"/>
              </w:rPr>
              <w:t xml:space="preserve">  </w:t>
            </w:r>
            <w:r>
              <w:rPr>
                <w:rFonts w:hint="eastAsia" w:ascii="宋体" w:hAnsi="宋体"/>
                <w:szCs w:val="21"/>
                <w:highlight w:val="none"/>
              </w:rPr>
              <w:t>%</w:t>
            </w:r>
          </w:p>
        </w:tc>
        <w:tc>
          <w:tcPr>
            <w:tcW w:w="2559" w:type="dxa"/>
            <w:noWrap w:val="0"/>
            <w:vAlign w:val="center"/>
          </w:tcPr>
          <w:p>
            <w:pPr>
              <w:spacing w:line="400" w:lineRule="exact"/>
              <w:ind w:firstLine="420" w:firstLineChars="200"/>
              <w:jc w:val="center"/>
              <w:rPr>
                <w:rFonts w:ascii="宋体" w:hAnsi="宋体"/>
                <w:szCs w:val="21"/>
                <w:highlight w:val="none"/>
              </w:rPr>
            </w:pPr>
            <w:r>
              <w:rPr>
                <w:rFonts w:hint="eastAsia" w:ascii="宋体" w:hAnsi="宋体"/>
                <w:szCs w:val="21"/>
                <w:highlight w:val="none"/>
              </w:rPr>
              <w:t>￥</w:t>
            </w:r>
            <w:r>
              <w:rPr>
                <w:rFonts w:hint="eastAsia" w:ascii="宋体" w:hAnsi="宋体"/>
                <w:szCs w:val="21"/>
                <w:highlight w:val="none"/>
                <w:u w:val="single"/>
              </w:rPr>
              <w:t xml:space="preserve">:    </w:t>
            </w:r>
            <w:r>
              <w:rPr>
                <w:rFonts w:hint="eastAsia" w:ascii="宋体" w:hAnsi="宋体"/>
                <w:szCs w:val="21"/>
                <w:highlight w:val="none"/>
              </w:rPr>
              <w:t>元</w:t>
            </w:r>
          </w:p>
          <w:p>
            <w:pPr>
              <w:spacing w:line="400" w:lineRule="exact"/>
              <w:ind w:firstLine="420" w:firstLineChars="200"/>
              <w:jc w:val="center"/>
              <w:rPr>
                <w:rFonts w:ascii="宋体" w:hAnsi="宋体"/>
                <w:szCs w:val="21"/>
                <w:highlight w:val="none"/>
              </w:rPr>
            </w:pPr>
            <w:r>
              <w:rPr>
                <w:rFonts w:hint="eastAsia" w:ascii="宋体" w:hAnsi="宋体"/>
                <w:szCs w:val="21"/>
                <w:highlight w:val="none"/>
              </w:rPr>
              <w:t>(人民币</w:t>
            </w:r>
            <w:r>
              <w:rPr>
                <w:rFonts w:hint="eastAsia" w:ascii="宋体" w:hAnsi="宋体"/>
                <w:szCs w:val="21"/>
                <w:highlight w:val="none"/>
                <w:u w:val="single"/>
              </w:rPr>
              <w:t xml:space="preserve">     </w:t>
            </w:r>
            <w:r>
              <w:rPr>
                <w:rFonts w:hint="eastAsia" w:ascii="宋体" w:hAnsi="宋体"/>
                <w:szCs w:val="21"/>
                <w:highlight w:val="none"/>
              </w:rPr>
              <w:t>元整)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7" w:hRule="atLeast"/>
        </w:trPr>
        <w:tc>
          <w:tcPr>
            <w:tcW w:w="1355" w:type="dxa"/>
            <w:noWrap w:val="0"/>
            <w:vAlign w:val="center"/>
          </w:tcPr>
          <w:p>
            <w:pPr>
              <w:spacing w:line="400" w:lineRule="exact"/>
              <w:jc w:val="center"/>
              <w:rPr>
                <w:rFonts w:ascii="宋体" w:hAnsi="宋体"/>
                <w:szCs w:val="21"/>
                <w:highlight w:val="none"/>
              </w:rPr>
            </w:pPr>
            <w:r>
              <w:rPr>
                <w:rFonts w:hint="eastAsia" w:ascii="宋体" w:hAnsi="宋体"/>
                <w:szCs w:val="21"/>
                <w:highlight w:val="none"/>
              </w:rPr>
              <w:t>第</w:t>
            </w:r>
            <w:r>
              <w:rPr>
                <w:rFonts w:hint="eastAsia" w:ascii="宋体" w:hAnsi="宋体"/>
                <w:szCs w:val="21"/>
                <w:highlight w:val="none"/>
                <w:u w:val="single"/>
              </w:rPr>
              <w:t xml:space="preserve"> </w:t>
            </w:r>
            <w:r>
              <w:rPr>
                <w:rFonts w:hint="eastAsia" w:ascii="宋体" w:hAnsi="宋体"/>
                <w:i/>
                <w:szCs w:val="21"/>
                <w:highlight w:val="none"/>
                <w:u w:val="single"/>
              </w:rPr>
              <w:t xml:space="preserve"> </w:t>
            </w:r>
            <w:r>
              <w:rPr>
                <w:rFonts w:hint="eastAsia" w:ascii="宋体" w:hAnsi="宋体"/>
                <w:szCs w:val="21"/>
                <w:highlight w:val="none"/>
                <w:u w:val="single"/>
              </w:rPr>
              <w:t xml:space="preserve"> </w:t>
            </w:r>
            <w:r>
              <w:rPr>
                <w:rFonts w:hint="eastAsia" w:ascii="宋体" w:hAnsi="宋体"/>
                <w:szCs w:val="21"/>
                <w:highlight w:val="none"/>
              </w:rPr>
              <w:t>阶段</w:t>
            </w:r>
          </w:p>
        </w:tc>
        <w:tc>
          <w:tcPr>
            <w:tcW w:w="2694" w:type="dxa"/>
            <w:noWrap w:val="0"/>
            <w:vAlign w:val="top"/>
          </w:tcPr>
          <w:p>
            <w:pPr>
              <w:spacing w:line="400" w:lineRule="exact"/>
              <w:ind w:firstLine="420" w:firstLineChars="200"/>
              <w:jc w:val="center"/>
              <w:rPr>
                <w:rFonts w:ascii="宋体" w:hAnsi="宋体"/>
                <w:i/>
                <w:szCs w:val="21"/>
                <w:highlight w:val="none"/>
              </w:rPr>
            </w:pPr>
          </w:p>
        </w:tc>
        <w:tc>
          <w:tcPr>
            <w:tcW w:w="1842" w:type="dxa"/>
            <w:noWrap w:val="0"/>
            <w:vAlign w:val="center"/>
          </w:tcPr>
          <w:p>
            <w:pPr>
              <w:spacing w:line="400" w:lineRule="exact"/>
              <w:jc w:val="center"/>
              <w:rPr>
                <w:rFonts w:ascii="宋体" w:hAnsi="宋体"/>
                <w:szCs w:val="21"/>
                <w:highlight w:val="none"/>
              </w:rPr>
            </w:pPr>
            <w:r>
              <w:rPr>
                <w:rFonts w:hint="eastAsia" w:ascii="宋体" w:hAnsi="宋体"/>
                <w:szCs w:val="21"/>
                <w:highlight w:val="none"/>
              </w:rPr>
              <w:t>合同总金额的</w:t>
            </w:r>
            <w:r>
              <w:rPr>
                <w:rFonts w:hint="eastAsia" w:ascii="宋体" w:hAnsi="宋体"/>
                <w:szCs w:val="21"/>
                <w:highlight w:val="none"/>
                <w:u w:val="single"/>
              </w:rPr>
              <w:t xml:space="preserve">  </w:t>
            </w:r>
            <w:r>
              <w:rPr>
                <w:rFonts w:hint="eastAsia" w:ascii="宋体" w:hAnsi="宋体"/>
                <w:szCs w:val="21"/>
                <w:highlight w:val="none"/>
              </w:rPr>
              <w:t>%</w:t>
            </w:r>
          </w:p>
        </w:tc>
        <w:tc>
          <w:tcPr>
            <w:tcW w:w="2559" w:type="dxa"/>
            <w:noWrap w:val="0"/>
            <w:vAlign w:val="center"/>
          </w:tcPr>
          <w:p>
            <w:pPr>
              <w:spacing w:line="400" w:lineRule="exact"/>
              <w:ind w:firstLine="420" w:firstLineChars="200"/>
              <w:jc w:val="center"/>
              <w:rPr>
                <w:rFonts w:ascii="宋体" w:hAnsi="宋体"/>
                <w:szCs w:val="21"/>
                <w:highlight w:val="none"/>
              </w:rPr>
            </w:pPr>
            <w:r>
              <w:rPr>
                <w:rFonts w:hint="eastAsia" w:ascii="宋体" w:hAnsi="宋体"/>
                <w:szCs w:val="21"/>
                <w:highlight w:val="none"/>
              </w:rPr>
              <w:t>￥</w:t>
            </w:r>
            <w:r>
              <w:rPr>
                <w:rFonts w:hint="eastAsia" w:ascii="宋体" w:hAnsi="宋体"/>
                <w:szCs w:val="21"/>
                <w:highlight w:val="none"/>
                <w:u w:val="single"/>
              </w:rPr>
              <w:t xml:space="preserve">:   </w:t>
            </w:r>
            <w:r>
              <w:rPr>
                <w:rFonts w:hint="eastAsia" w:ascii="宋体" w:hAnsi="宋体"/>
                <w:szCs w:val="21"/>
                <w:highlight w:val="none"/>
              </w:rPr>
              <w:t>元</w:t>
            </w:r>
          </w:p>
          <w:p>
            <w:pPr>
              <w:spacing w:line="400" w:lineRule="exact"/>
              <w:ind w:firstLine="420" w:firstLineChars="200"/>
              <w:jc w:val="center"/>
              <w:rPr>
                <w:rFonts w:ascii="宋体" w:hAnsi="宋体"/>
                <w:szCs w:val="21"/>
                <w:highlight w:val="none"/>
              </w:rPr>
            </w:pPr>
            <w:r>
              <w:rPr>
                <w:rFonts w:hint="eastAsia" w:ascii="宋体" w:hAnsi="宋体"/>
                <w:szCs w:val="21"/>
                <w:highlight w:val="none"/>
              </w:rPr>
              <w:t>(人民币</w:t>
            </w:r>
            <w:r>
              <w:rPr>
                <w:rFonts w:hint="eastAsia" w:ascii="宋体" w:hAnsi="宋体"/>
                <w:szCs w:val="21"/>
                <w:highlight w:val="none"/>
                <w:u w:val="single"/>
              </w:rPr>
              <w:t xml:space="preserve">     </w:t>
            </w:r>
            <w:r>
              <w:rPr>
                <w:rFonts w:hint="eastAsia" w:ascii="宋体" w:hAnsi="宋体"/>
                <w:szCs w:val="21"/>
                <w:highlight w:val="none"/>
              </w:rPr>
              <w:t>元整)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4" w:hRule="atLeast"/>
        </w:trPr>
        <w:tc>
          <w:tcPr>
            <w:tcW w:w="1355" w:type="dxa"/>
            <w:noWrap w:val="0"/>
            <w:vAlign w:val="center"/>
          </w:tcPr>
          <w:p>
            <w:pPr>
              <w:spacing w:line="400" w:lineRule="exact"/>
              <w:jc w:val="center"/>
              <w:rPr>
                <w:rFonts w:ascii="宋体" w:hAnsi="宋体"/>
                <w:szCs w:val="21"/>
                <w:highlight w:val="none"/>
              </w:rPr>
            </w:pPr>
            <w:r>
              <w:rPr>
                <w:rFonts w:hint="eastAsia" w:ascii="宋体" w:hAnsi="宋体"/>
                <w:szCs w:val="21"/>
                <w:highlight w:val="none"/>
              </w:rPr>
              <w:t>第</w:t>
            </w:r>
            <w:r>
              <w:rPr>
                <w:rFonts w:hint="eastAsia" w:ascii="宋体" w:hAnsi="宋体"/>
                <w:szCs w:val="21"/>
                <w:highlight w:val="none"/>
                <w:u w:val="single"/>
              </w:rPr>
              <w:t xml:space="preserve"> </w:t>
            </w:r>
            <w:r>
              <w:rPr>
                <w:rFonts w:hint="eastAsia" w:ascii="宋体" w:hAnsi="宋体"/>
                <w:i/>
                <w:szCs w:val="21"/>
                <w:highlight w:val="none"/>
                <w:u w:val="single"/>
              </w:rPr>
              <w:t xml:space="preserve"> </w:t>
            </w:r>
            <w:r>
              <w:rPr>
                <w:rFonts w:hint="eastAsia" w:ascii="宋体" w:hAnsi="宋体"/>
                <w:szCs w:val="21"/>
                <w:highlight w:val="none"/>
              </w:rPr>
              <w:t>阶段</w:t>
            </w:r>
          </w:p>
        </w:tc>
        <w:tc>
          <w:tcPr>
            <w:tcW w:w="2694" w:type="dxa"/>
            <w:noWrap w:val="0"/>
            <w:vAlign w:val="top"/>
          </w:tcPr>
          <w:p>
            <w:pPr>
              <w:spacing w:line="400" w:lineRule="exact"/>
              <w:ind w:firstLine="420" w:firstLineChars="200"/>
              <w:jc w:val="center"/>
              <w:rPr>
                <w:rFonts w:ascii="宋体" w:hAnsi="宋体"/>
                <w:i/>
                <w:szCs w:val="21"/>
                <w:highlight w:val="none"/>
              </w:rPr>
            </w:pPr>
          </w:p>
        </w:tc>
        <w:tc>
          <w:tcPr>
            <w:tcW w:w="1842" w:type="dxa"/>
            <w:noWrap w:val="0"/>
            <w:vAlign w:val="center"/>
          </w:tcPr>
          <w:p>
            <w:pPr>
              <w:spacing w:line="400" w:lineRule="exact"/>
              <w:jc w:val="center"/>
              <w:rPr>
                <w:rFonts w:ascii="宋体" w:hAnsi="宋体"/>
                <w:szCs w:val="21"/>
                <w:highlight w:val="none"/>
              </w:rPr>
            </w:pPr>
            <w:r>
              <w:rPr>
                <w:rFonts w:hint="eastAsia" w:ascii="宋体" w:hAnsi="宋体"/>
                <w:szCs w:val="21"/>
                <w:highlight w:val="none"/>
              </w:rPr>
              <w:t>合同总金额的</w:t>
            </w:r>
            <w:r>
              <w:rPr>
                <w:rFonts w:hint="eastAsia" w:ascii="宋体" w:hAnsi="宋体"/>
                <w:szCs w:val="21"/>
                <w:highlight w:val="none"/>
                <w:u w:val="single"/>
              </w:rPr>
              <w:t xml:space="preserve">  </w:t>
            </w:r>
            <w:r>
              <w:rPr>
                <w:rFonts w:hint="eastAsia" w:ascii="宋体" w:hAnsi="宋体"/>
                <w:szCs w:val="21"/>
                <w:highlight w:val="none"/>
              </w:rPr>
              <w:t>%</w:t>
            </w:r>
          </w:p>
        </w:tc>
        <w:tc>
          <w:tcPr>
            <w:tcW w:w="2559" w:type="dxa"/>
            <w:noWrap w:val="0"/>
            <w:vAlign w:val="center"/>
          </w:tcPr>
          <w:p>
            <w:pPr>
              <w:spacing w:line="400" w:lineRule="exact"/>
              <w:ind w:firstLine="420" w:firstLineChars="200"/>
              <w:jc w:val="center"/>
              <w:rPr>
                <w:rFonts w:ascii="宋体" w:hAnsi="宋体"/>
                <w:szCs w:val="21"/>
                <w:highlight w:val="none"/>
              </w:rPr>
            </w:pPr>
            <w:r>
              <w:rPr>
                <w:rFonts w:hint="eastAsia" w:ascii="宋体" w:hAnsi="宋体"/>
                <w:szCs w:val="21"/>
                <w:highlight w:val="none"/>
              </w:rPr>
              <w:t>￥</w:t>
            </w:r>
            <w:r>
              <w:rPr>
                <w:rFonts w:hint="eastAsia" w:ascii="宋体" w:hAnsi="宋体"/>
                <w:szCs w:val="21"/>
                <w:highlight w:val="none"/>
                <w:u w:val="single"/>
              </w:rPr>
              <w:t xml:space="preserve">:   </w:t>
            </w:r>
            <w:r>
              <w:rPr>
                <w:rFonts w:hint="eastAsia" w:ascii="宋体" w:hAnsi="宋体"/>
                <w:szCs w:val="21"/>
                <w:highlight w:val="none"/>
              </w:rPr>
              <w:t>元</w:t>
            </w:r>
          </w:p>
          <w:p>
            <w:pPr>
              <w:spacing w:line="400" w:lineRule="exact"/>
              <w:ind w:firstLine="420" w:firstLineChars="200"/>
              <w:jc w:val="center"/>
              <w:rPr>
                <w:rFonts w:ascii="宋体" w:hAnsi="宋体"/>
                <w:szCs w:val="21"/>
                <w:highlight w:val="none"/>
              </w:rPr>
            </w:pPr>
            <w:r>
              <w:rPr>
                <w:rFonts w:hint="eastAsia" w:ascii="宋体" w:hAnsi="宋体"/>
                <w:szCs w:val="21"/>
                <w:highlight w:val="none"/>
              </w:rPr>
              <w:t>(人民币</w:t>
            </w:r>
            <w:r>
              <w:rPr>
                <w:rFonts w:hint="eastAsia" w:ascii="宋体" w:hAnsi="宋体"/>
                <w:szCs w:val="21"/>
                <w:highlight w:val="none"/>
                <w:u w:val="single"/>
              </w:rPr>
              <w:t xml:space="preserve">     </w:t>
            </w:r>
            <w:r>
              <w:rPr>
                <w:rFonts w:hint="eastAsia" w:ascii="宋体" w:hAnsi="宋体"/>
                <w:szCs w:val="21"/>
                <w:highlight w:val="none"/>
              </w:rPr>
              <w:t>元整)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4" w:hRule="atLeast"/>
        </w:trPr>
        <w:tc>
          <w:tcPr>
            <w:tcW w:w="1355" w:type="dxa"/>
            <w:noWrap w:val="0"/>
            <w:vAlign w:val="center"/>
          </w:tcPr>
          <w:p>
            <w:pPr>
              <w:spacing w:line="400" w:lineRule="exact"/>
              <w:jc w:val="center"/>
              <w:rPr>
                <w:rFonts w:ascii="宋体" w:hAnsi="宋体"/>
                <w:szCs w:val="21"/>
                <w:highlight w:val="none"/>
                <w:u w:val="single"/>
              </w:rPr>
            </w:pPr>
            <w:r>
              <w:rPr>
                <w:rFonts w:hint="eastAsia" w:ascii="宋体" w:hAnsi="宋体"/>
                <w:szCs w:val="21"/>
                <w:highlight w:val="none"/>
              </w:rPr>
              <w:t>第</w:t>
            </w:r>
            <w:r>
              <w:rPr>
                <w:rFonts w:hint="eastAsia" w:ascii="宋体" w:hAnsi="宋体"/>
                <w:szCs w:val="21"/>
                <w:highlight w:val="none"/>
                <w:u w:val="single"/>
              </w:rPr>
              <w:t xml:space="preserve">   </w:t>
            </w:r>
            <w:r>
              <w:rPr>
                <w:rFonts w:hint="eastAsia" w:ascii="宋体" w:hAnsi="宋体"/>
                <w:szCs w:val="21"/>
                <w:highlight w:val="none"/>
              </w:rPr>
              <w:t>阶段</w:t>
            </w:r>
          </w:p>
        </w:tc>
        <w:tc>
          <w:tcPr>
            <w:tcW w:w="2694" w:type="dxa"/>
            <w:noWrap w:val="0"/>
            <w:vAlign w:val="top"/>
          </w:tcPr>
          <w:p>
            <w:pPr>
              <w:spacing w:line="400" w:lineRule="exact"/>
              <w:ind w:firstLine="420" w:firstLineChars="200"/>
              <w:jc w:val="center"/>
              <w:rPr>
                <w:rFonts w:ascii="宋体" w:hAnsi="宋体"/>
                <w:i/>
                <w:szCs w:val="21"/>
                <w:highlight w:val="none"/>
              </w:rPr>
            </w:pPr>
          </w:p>
        </w:tc>
        <w:tc>
          <w:tcPr>
            <w:tcW w:w="1842" w:type="dxa"/>
            <w:noWrap w:val="0"/>
            <w:vAlign w:val="center"/>
          </w:tcPr>
          <w:p>
            <w:pPr>
              <w:spacing w:line="400" w:lineRule="exact"/>
              <w:jc w:val="center"/>
              <w:rPr>
                <w:rFonts w:ascii="宋体" w:hAnsi="宋体"/>
                <w:szCs w:val="21"/>
                <w:highlight w:val="none"/>
              </w:rPr>
            </w:pPr>
            <w:r>
              <w:rPr>
                <w:rFonts w:hint="eastAsia" w:ascii="宋体" w:hAnsi="宋体"/>
                <w:szCs w:val="21"/>
                <w:highlight w:val="none"/>
              </w:rPr>
              <w:t>合同总金额的</w:t>
            </w:r>
            <w:r>
              <w:rPr>
                <w:rFonts w:hint="eastAsia" w:ascii="宋体" w:hAnsi="宋体"/>
                <w:szCs w:val="21"/>
                <w:highlight w:val="none"/>
                <w:u w:val="single"/>
              </w:rPr>
              <w:t xml:space="preserve">  </w:t>
            </w:r>
            <w:r>
              <w:rPr>
                <w:rFonts w:hint="eastAsia" w:ascii="宋体" w:hAnsi="宋体"/>
                <w:szCs w:val="21"/>
                <w:highlight w:val="none"/>
              </w:rPr>
              <w:t>%</w:t>
            </w:r>
          </w:p>
        </w:tc>
        <w:tc>
          <w:tcPr>
            <w:tcW w:w="2559" w:type="dxa"/>
            <w:noWrap w:val="0"/>
            <w:vAlign w:val="center"/>
          </w:tcPr>
          <w:p>
            <w:pPr>
              <w:spacing w:line="400" w:lineRule="exact"/>
              <w:ind w:firstLine="420" w:firstLineChars="200"/>
              <w:jc w:val="center"/>
              <w:rPr>
                <w:rFonts w:ascii="宋体" w:hAnsi="宋体"/>
                <w:szCs w:val="21"/>
                <w:highlight w:val="none"/>
              </w:rPr>
            </w:pPr>
            <w:r>
              <w:rPr>
                <w:rFonts w:hint="eastAsia" w:ascii="宋体" w:hAnsi="宋体"/>
                <w:szCs w:val="21"/>
                <w:highlight w:val="none"/>
              </w:rPr>
              <w:t>￥</w:t>
            </w:r>
            <w:r>
              <w:rPr>
                <w:rFonts w:hint="eastAsia" w:ascii="宋体" w:hAnsi="宋体"/>
                <w:szCs w:val="21"/>
                <w:highlight w:val="none"/>
                <w:u w:val="single"/>
              </w:rPr>
              <w:t xml:space="preserve">:   </w:t>
            </w:r>
            <w:r>
              <w:rPr>
                <w:rFonts w:hint="eastAsia" w:ascii="宋体" w:hAnsi="宋体"/>
                <w:szCs w:val="21"/>
                <w:highlight w:val="none"/>
              </w:rPr>
              <w:t>元</w:t>
            </w:r>
          </w:p>
          <w:p>
            <w:pPr>
              <w:spacing w:line="400" w:lineRule="exact"/>
              <w:ind w:firstLine="420" w:firstLineChars="200"/>
              <w:jc w:val="center"/>
              <w:rPr>
                <w:rFonts w:ascii="宋体" w:hAnsi="宋体"/>
                <w:szCs w:val="21"/>
                <w:highlight w:val="none"/>
              </w:rPr>
            </w:pPr>
            <w:r>
              <w:rPr>
                <w:rFonts w:hint="eastAsia" w:ascii="宋体" w:hAnsi="宋体"/>
                <w:szCs w:val="21"/>
                <w:highlight w:val="none"/>
              </w:rPr>
              <w:t>(人民币</w:t>
            </w:r>
            <w:r>
              <w:rPr>
                <w:rFonts w:hint="eastAsia" w:ascii="宋体" w:hAnsi="宋体"/>
                <w:szCs w:val="21"/>
                <w:highlight w:val="none"/>
                <w:u w:val="single"/>
              </w:rPr>
              <w:t xml:space="preserve">     </w:t>
            </w:r>
            <w:r>
              <w:rPr>
                <w:rFonts w:hint="eastAsia" w:ascii="宋体" w:hAnsi="宋体"/>
                <w:szCs w:val="21"/>
                <w:highlight w:val="none"/>
              </w:rPr>
              <w:t>元整)</w:t>
            </w:r>
          </w:p>
        </w:tc>
      </w:tr>
    </w:tbl>
    <w:p>
      <w:pPr>
        <w:pStyle w:val="10"/>
        <w:spacing w:line="400" w:lineRule="exact"/>
        <w:rPr>
          <w:rFonts w:ascii="宋体" w:hAnsi="宋体"/>
          <w:szCs w:val="21"/>
          <w:highlight w:val="none"/>
        </w:rPr>
      </w:pPr>
      <w:r>
        <w:rPr>
          <w:rFonts w:hint="default" w:ascii="宋体" w:hAnsi="宋体"/>
          <w:szCs w:val="21"/>
          <w:highlight w:val="none"/>
          <w:lang w:val="en-US"/>
        </w:rPr>
        <w:t> </w:t>
      </w:r>
      <w:r>
        <w:rPr>
          <w:rFonts w:hint="eastAsia" w:ascii="宋体" w:hAnsi="宋体"/>
          <w:szCs w:val="21"/>
          <w:highlight w:val="none"/>
        </w:rPr>
        <w:fldChar w:fldCharType="end"/>
      </w:r>
      <w:bookmarkEnd w:id="33"/>
    </w:p>
    <w:p>
      <w:pPr>
        <w:spacing w:line="400" w:lineRule="exact"/>
        <w:ind w:firstLine="420" w:firstLineChars="200"/>
        <w:rPr>
          <w:rFonts w:ascii="宋体" w:hAnsi="宋体"/>
          <w:szCs w:val="21"/>
          <w:highlight w:val="none"/>
        </w:rPr>
      </w:pPr>
      <w:r>
        <w:rPr>
          <w:rFonts w:hint="eastAsia" w:ascii="宋体" w:hAnsi="宋体"/>
          <w:szCs w:val="21"/>
          <w:highlight w:val="none"/>
        </w:rPr>
        <w:t>6.3甲方应将合同款项汇至乙方如下账户：</w:t>
      </w:r>
      <w:r>
        <w:rPr>
          <w:rFonts w:ascii="宋体" w:hAnsi="宋体"/>
          <w:szCs w:val="21"/>
          <w:highlight w:val="none"/>
        </w:rPr>
        <w:t xml:space="preserve"> </w:t>
      </w:r>
    </w:p>
    <w:p>
      <w:pPr>
        <w:spacing w:line="400" w:lineRule="exact"/>
        <w:ind w:firstLine="840" w:firstLineChars="400"/>
        <w:rPr>
          <w:rFonts w:ascii="宋体" w:hAnsi="宋体"/>
          <w:szCs w:val="21"/>
          <w:highlight w:val="none"/>
          <w:u w:val="single"/>
        </w:rPr>
      </w:pPr>
      <w:r>
        <w:rPr>
          <w:rFonts w:hint="eastAsia" w:ascii="宋体" w:hAnsi="宋体"/>
          <w:szCs w:val="21"/>
          <w:highlight w:val="none"/>
        </w:rPr>
        <w:t>账户名称：</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p>
    <w:p>
      <w:pPr>
        <w:spacing w:line="400" w:lineRule="exact"/>
        <w:ind w:firstLine="840" w:firstLineChars="400"/>
        <w:rPr>
          <w:rFonts w:ascii="宋体" w:hAnsi="宋体"/>
          <w:szCs w:val="21"/>
          <w:highlight w:val="none"/>
          <w:u w:val="single"/>
        </w:rPr>
      </w:pPr>
      <w:r>
        <w:rPr>
          <w:rFonts w:hint="eastAsia" w:ascii="宋体" w:hAnsi="宋体"/>
          <w:szCs w:val="21"/>
          <w:highlight w:val="none"/>
        </w:rPr>
        <w:t>开</w:t>
      </w:r>
      <w:r>
        <w:rPr>
          <w:rFonts w:hint="eastAsia" w:ascii="宋体" w:hAnsi="宋体"/>
          <w:szCs w:val="21"/>
          <w:highlight w:val="none"/>
          <w:lang w:val="en-US" w:eastAsia="zh-CN"/>
        </w:rPr>
        <w:t xml:space="preserve"> </w:t>
      </w:r>
      <w:r>
        <w:rPr>
          <w:rFonts w:hint="eastAsia" w:ascii="宋体" w:hAnsi="宋体"/>
          <w:szCs w:val="21"/>
          <w:highlight w:val="none"/>
        </w:rPr>
        <w:t>户</w:t>
      </w:r>
      <w:r>
        <w:rPr>
          <w:rFonts w:hint="eastAsia" w:ascii="宋体" w:hAnsi="宋体"/>
          <w:szCs w:val="21"/>
          <w:highlight w:val="none"/>
          <w:lang w:val="en-US" w:eastAsia="zh-CN"/>
        </w:rPr>
        <w:t xml:space="preserve"> </w:t>
      </w:r>
      <w:r>
        <w:rPr>
          <w:rFonts w:hint="eastAsia" w:ascii="宋体" w:hAnsi="宋体"/>
          <w:szCs w:val="21"/>
          <w:highlight w:val="none"/>
        </w:rPr>
        <w:t>行：</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p>
    <w:p>
      <w:pPr>
        <w:spacing w:line="400" w:lineRule="exact"/>
        <w:ind w:firstLine="840" w:firstLineChars="400"/>
        <w:rPr>
          <w:rFonts w:ascii="宋体" w:hAnsi="宋体"/>
          <w:szCs w:val="21"/>
          <w:highlight w:val="none"/>
        </w:rPr>
      </w:pPr>
      <w:r>
        <w:rPr>
          <w:rFonts w:hint="eastAsia" w:ascii="宋体" w:hAnsi="宋体"/>
          <w:szCs w:val="21"/>
          <w:highlight w:val="none"/>
        </w:rPr>
        <w:t>账</w:t>
      </w:r>
      <w:r>
        <w:rPr>
          <w:rFonts w:hint="eastAsia" w:ascii="宋体" w:hAnsi="宋体"/>
          <w:szCs w:val="21"/>
          <w:highlight w:val="none"/>
          <w:lang w:val="en-US" w:eastAsia="zh-CN"/>
        </w:rPr>
        <w:t xml:space="preserve">    </w:t>
      </w:r>
      <w:r>
        <w:rPr>
          <w:rFonts w:hint="eastAsia" w:ascii="宋体" w:hAnsi="宋体"/>
          <w:szCs w:val="21"/>
          <w:highlight w:val="none"/>
        </w:rPr>
        <w:t>号：</w:t>
      </w:r>
      <w:r>
        <w:rPr>
          <w:rFonts w:hint="eastAsia" w:ascii="宋体" w:hAnsi="宋体"/>
          <w:szCs w:val="21"/>
          <w:highlight w:val="none"/>
          <w:u w:val="single"/>
        </w:rPr>
        <w:fldChar w:fldCharType="begin">
          <w:ffData>
            <w:name w:val="Text13"/>
            <w:enabled/>
            <w:calcOnExit w:val="0"/>
            <w:textInput/>
          </w:ffData>
        </w:fldChar>
      </w:r>
      <w:r>
        <w:rPr>
          <w:rFonts w:hint="eastAsia" w:ascii="宋体" w:hAnsi="宋体"/>
          <w:szCs w:val="21"/>
          <w:highlight w:val="none"/>
          <w:u w:val="single"/>
        </w:rPr>
        <w:instrText xml:space="preserve">FORMTEXT</w:instrText>
      </w:r>
      <w:r>
        <w:rPr>
          <w:rFonts w:hint="eastAsia" w:ascii="宋体" w:hAnsi="宋体"/>
          <w:szCs w:val="21"/>
          <w:highlight w:val="none"/>
          <w:u w:val="single"/>
        </w:rPr>
        <w:fldChar w:fldCharType="separate"/>
      </w:r>
      <w:r>
        <w:rPr>
          <w:rFonts w:hint="default" w:ascii="宋体" w:hAnsi="宋体"/>
          <w:szCs w:val="21"/>
          <w:highlight w:val="none"/>
          <w:u w:val="single"/>
          <w:lang w:val="en-US"/>
        </w:rPr>
        <w:t>     </w:t>
      </w:r>
      <w:r>
        <w:rPr>
          <w:rFonts w:hint="eastAsia" w:ascii="宋体" w:hAnsi="宋体"/>
          <w:szCs w:val="21"/>
          <w:highlight w:val="none"/>
          <w:u w:val="single"/>
        </w:rPr>
        <w:fldChar w:fldCharType="end"/>
      </w:r>
      <w:r>
        <w:rPr>
          <w:rFonts w:hint="eastAsia" w:ascii="宋体" w:hAnsi="宋体"/>
          <w:szCs w:val="21"/>
          <w:highlight w:val="none"/>
        </w:rPr>
        <w:t xml:space="preserve">  </w:t>
      </w:r>
    </w:p>
    <w:p>
      <w:pPr>
        <w:spacing w:line="400" w:lineRule="exact"/>
        <w:ind w:firstLine="420" w:firstLineChars="200"/>
        <w:rPr>
          <w:rFonts w:ascii="宋体" w:hAnsi="宋体"/>
          <w:szCs w:val="21"/>
          <w:highlight w:val="none"/>
        </w:rPr>
      </w:pPr>
      <w:r>
        <w:rPr>
          <w:rFonts w:hint="eastAsia" w:ascii="宋体" w:hAnsi="宋体"/>
          <w:szCs w:val="21"/>
          <w:highlight w:val="none"/>
        </w:rPr>
        <w:t>如账户发生变更的，乙方应在本合同约定的相应付款期限前</w:t>
      </w:r>
      <w:bookmarkStart w:id="34" w:name="Text13"/>
      <w:r>
        <w:rPr>
          <w:rFonts w:hint="eastAsia" w:ascii="宋体" w:hAnsi="宋体" w:eastAsia="宋体" w:cs="Times New Roman"/>
          <w:kern w:val="2"/>
          <w:sz w:val="21"/>
          <w:szCs w:val="21"/>
          <w:highlight w:val="none"/>
          <w:u w:val="single"/>
          <w:lang w:val="en-US" w:eastAsia="zh-CN" w:bidi="ar-SA"/>
        </w:rPr>
        <w:fldChar w:fldCharType="begin">
          <w:ffData>
            <w:name w:val="Text13"/>
            <w:enabled/>
            <w:calcOnExit w:val="0"/>
            <w:textInput>
              <w:default w:val=" 20 "/>
            </w:textInput>
          </w:ffData>
        </w:fldChar>
      </w:r>
      <w:r>
        <w:rPr>
          <w:rFonts w:hint="eastAsia" w:ascii="宋体" w:hAnsi="宋体" w:eastAsia="宋体" w:cs="Times New Roman"/>
          <w:kern w:val="2"/>
          <w:sz w:val="21"/>
          <w:szCs w:val="21"/>
          <w:highlight w:val="none"/>
          <w:u w:val="single"/>
          <w:lang w:val="en-US" w:eastAsia="zh-CN" w:bidi="ar-SA"/>
        </w:rPr>
        <w:instrText xml:space="preserve">FORMTEXT</w:instrText>
      </w:r>
      <w:r>
        <w:rPr>
          <w:rFonts w:hint="eastAsia" w:ascii="宋体" w:hAnsi="宋体" w:eastAsia="宋体" w:cs="Times New Roman"/>
          <w:kern w:val="2"/>
          <w:sz w:val="21"/>
          <w:szCs w:val="21"/>
          <w:highlight w:val="none"/>
          <w:u w:val="single"/>
          <w:lang w:val="en-US" w:eastAsia="zh-CN" w:bidi="ar-SA"/>
        </w:rPr>
        <w:fldChar w:fldCharType="separate"/>
      </w:r>
      <w:r>
        <w:rPr>
          <w:rFonts w:hint="eastAsia" w:ascii="宋体" w:hAnsi="宋体" w:eastAsia="宋体" w:cs="Times New Roman"/>
          <w:kern w:val="2"/>
          <w:sz w:val="21"/>
          <w:szCs w:val="21"/>
          <w:highlight w:val="none"/>
          <w:u w:val="single"/>
          <w:lang w:val="en-US" w:eastAsia="zh-CN" w:bidi="ar-SA"/>
        </w:rPr>
        <w:t xml:space="preserve"> 20 </w:t>
      </w:r>
      <w:r>
        <w:rPr>
          <w:rFonts w:hint="eastAsia" w:ascii="宋体" w:hAnsi="宋体" w:eastAsia="宋体" w:cs="Times New Roman"/>
          <w:kern w:val="2"/>
          <w:sz w:val="21"/>
          <w:szCs w:val="21"/>
          <w:highlight w:val="none"/>
          <w:u w:val="single"/>
          <w:lang w:val="en-US" w:eastAsia="zh-CN" w:bidi="ar-SA"/>
        </w:rPr>
        <w:fldChar w:fldCharType="end"/>
      </w:r>
      <w:bookmarkEnd w:id="34"/>
      <w:r>
        <w:rPr>
          <w:rFonts w:hint="eastAsia" w:ascii="宋体" w:hAnsi="宋体"/>
          <w:szCs w:val="21"/>
          <w:highlight w:val="none"/>
        </w:rPr>
        <w:t>个工作日以书面方式通知甲方。</w:t>
      </w:r>
    </w:p>
    <w:p>
      <w:pPr>
        <w:spacing w:line="400" w:lineRule="exact"/>
        <w:ind w:firstLine="420" w:firstLineChars="200"/>
        <w:rPr>
          <w:rFonts w:ascii="宋体" w:hAnsi="宋体"/>
          <w:szCs w:val="21"/>
          <w:highlight w:val="none"/>
        </w:rPr>
      </w:pPr>
      <w:r>
        <w:rPr>
          <w:rFonts w:hint="eastAsia" w:ascii="宋体" w:hAnsi="宋体"/>
          <w:szCs w:val="21"/>
          <w:highlight w:val="none"/>
        </w:rPr>
        <w:t>6.4</w:t>
      </w:r>
      <w:r>
        <w:rPr>
          <w:rFonts w:hint="eastAsia" w:ascii="宋体" w:hAnsi="宋体"/>
          <w:szCs w:val="21"/>
          <w:highlight w:val="none"/>
        </w:rPr>
        <w:t>乙方为</w:t>
      </w:r>
      <w:r>
        <w:rPr>
          <w:rFonts w:hint="eastAsia" w:ascii="宋体" w:hAnsi="宋体"/>
          <w:szCs w:val="21"/>
          <w:highlight w:val="none"/>
          <w:lang w:eastAsia="zh-CN"/>
        </w:rPr>
        <w:t>【</w:t>
      </w: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cs="宋体"/>
          <w:szCs w:val="21"/>
          <w:highlight w:val="none"/>
        </w:rPr>
        <w:t xml:space="preserve">一般纳税人  </w:t>
      </w: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cs="宋体"/>
          <w:szCs w:val="21"/>
          <w:highlight w:val="none"/>
        </w:rPr>
        <w:t>小规模纳税人</w:t>
      </w:r>
      <w:r>
        <w:rPr>
          <w:rFonts w:hint="eastAsia" w:ascii="宋体" w:hAnsi="宋体" w:cs="宋体"/>
          <w:szCs w:val="21"/>
          <w:highlight w:val="none"/>
          <w:lang w:eastAsia="zh-CN"/>
        </w:rPr>
        <w:t>】</w:t>
      </w:r>
      <w:r>
        <w:rPr>
          <w:rFonts w:hint="eastAsia" w:ascii="宋体" w:hAnsi="宋体" w:cs="宋体"/>
          <w:szCs w:val="21"/>
          <w:highlight w:val="none"/>
        </w:rPr>
        <w:t>。</w:t>
      </w:r>
      <w:r>
        <w:rPr>
          <w:rFonts w:hint="eastAsia" w:ascii="宋体" w:hAnsi="宋体"/>
          <w:szCs w:val="21"/>
          <w:highlight w:val="none"/>
        </w:rPr>
        <w:t>甲方收到乙方开具</w:t>
      </w:r>
      <w:r>
        <w:rPr>
          <w:rFonts w:hint="eastAsia" w:ascii="宋体" w:hAnsi="宋体"/>
          <w:szCs w:val="21"/>
          <w:highlight w:val="none"/>
          <w:lang w:eastAsia="zh-CN"/>
        </w:rPr>
        <w:t>的相应金额的</w:t>
      </w:r>
      <w:r>
        <w:rPr>
          <w:rFonts w:hint="eastAsia" w:ascii="宋体" w:hAnsi="宋体"/>
          <w:b w:val="0"/>
          <w:bCs w:val="0"/>
          <w:szCs w:val="21"/>
          <w:highlight w:val="none"/>
        </w:rPr>
        <w:t>发票</w:t>
      </w:r>
      <w:r>
        <w:rPr>
          <w:rFonts w:hint="eastAsia" w:ascii="宋体" w:hAnsi="宋体"/>
          <w:b/>
          <w:szCs w:val="21"/>
          <w:highlight w:val="none"/>
          <w:lang w:eastAsia="zh-CN"/>
        </w:rPr>
        <w:t>（</w:t>
      </w:r>
      <w:r>
        <w:rPr>
          <w:rFonts w:hint="eastAsia" w:ascii="宋体" w:hAnsi="宋体"/>
          <w:b w:val="0"/>
          <w:bCs/>
          <w:szCs w:val="21"/>
          <w:highlight w:val="none"/>
          <w:lang w:eastAsia="zh-CN"/>
        </w:rPr>
        <w:t>发票类型：</w:t>
      </w: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b w:val="0"/>
          <w:bCs/>
          <w:szCs w:val="21"/>
          <w:highlight w:val="none"/>
          <w:lang w:eastAsia="zh-CN"/>
        </w:rPr>
        <w:t>增值税专用发票</w:t>
      </w:r>
      <w:r>
        <w:rPr>
          <w:rFonts w:hint="eastAsia" w:ascii="宋体" w:hAnsi="宋体"/>
          <w:b w:val="0"/>
          <w:bCs/>
          <w:szCs w:val="21"/>
          <w:highlight w:val="none"/>
          <w:lang w:val="en-US" w:eastAsia="zh-CN"/>
        </w:rPr>
        <w:t xml:space="preserve"> </w:t>
      </w: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b w:val="0"/>
          <w:bCs/>
          <w:szCs w:val="21"/>
          <w:highlight w:val="none"/>
          <w:lang w:val="en-US" w:eastAsia="zh-CN"/>
        </w:rPr>
        <w:t xml:space="preserve">增值税普通发票 </w:t>
      </w: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b w:val="0"/>
          <w:bCs/>
          <w:szCs w:val="21"/>
          <w:highlight w:val="none"/>
          <w:lang w:val="en-US" w:eastAsia="zh-CN"/>
        </w:rPr>
        <w:t>其他合法有效的发票</w:t>
      </w:r>
      <w:r>
        <w:rPr>
          <w:rFonts w:hint="eastAsia" w:ascii="宋体" w:hAnsi="宋体"/>
          <w:b/>
          <w:szCs w:val="21"/>
          <w:highlight w:val="none"/>
          <w:lang w:eastAsia="zh-CN"/>
        </w:rPr>
        <w:t>）</w:t>
      </w:r>
      <w:r>
        <w:rPr>
          <w:rFonts w:hint="eastAsia" w:ascii="宋体" w:hAnsi="宋体"/>
          <w:szCs w:val="21"/>
          <w:highlight w:val="none"/>
        </w:rPr>
        <w:t>后再支付相应的款项，发生的一切税费及其他费用均由乙方自行负担。</w:t>
      </w:r>
    </w:p>
    <w:p>
      <w:pPr>
        <w:spacing w:line="400" w:lineRule="exact"/>
        <w:ind w:firstLine="420" w:firstLineChars="200"/>
        <w:rPr>
          <w:rFonts w:hint="eastAsia" w:ascii="宋体" w:hAnsi="宋体" w:eastAsia="宋体"/>
          <w:color w:val="000000"/>
          <w:szCs w:val="21"/>
          <w:highlight w:val="none"/>
          <w:lang w:eastAsia="zh-CN"/>
        </w:rPr>
      </w:pPr>
      <w:r>
        <w:rPr>
          <w:rFonts w:hint="eastAsia" w:ascii="宋体" w:hAnsi="宋体"/>
          <w:b w:val="0"/>
          <w:bCs w:val="0"/>
          <w:sz w:val="21"/>
          <w:szCs w:val="21"/>
          <w:highlight w:val="none"/>
        </w:rPr>
        <w:t>合同项下开具的增值税发票“货物或应税劳务、服务名称”栏内容，应与本合同标的保持一致</w:t>
      </w:r>
      <w:r>
        <w:rPr>
          <w:rFonts w:hint="eastAsia" w:ascii="宋体" w:hAnsi="宋体"/>
          <w:b w:val="0"/>
          <w:bCs w:val="0"/>
          <w:sz w:val="21"/>
          <w:szCs w:val="21"/>
          <w:highlight w:val="none"/>
          <w:lang w:eastAsia="zh-CN"/>
        </w:rPr>
        <w:t>。</w:t>
      </w:r>
    </w:p>
    <w:tbl>
      <w:tblPr>
        <w:tblStyle w:val="8"/>
        <w:tblW w:w="6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9"/>
        <w:gridCol w:w="4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549" w:type="dxa"/>
            <w:noWrap w:val="0"/>
            <w:vAlign w:val="center"/>
          </w:tcPr>
          <w:p>
            <w:pPr>
              <w:widowControl/>
              <w:jc w:val="left"/>
              <w:rPr>
                <w:rFonts w:ascii="宋体" w:hAnsi="宋体" w:cs="宋体"/>
                <w:color w:val="000000"/>
                <w:kern w:val="0"/>
                <w:sz w:val="21"/>
                <w:szCs w:val="21"/>
                <w:highlight w:val="none"/>
              </w:rPr>
            </w:pPr>
            <w:r>
              <w:rPr>
                <w:rFonts w:hint="eastAsia" w:ascii="宋体" w:hAnsi="宋体" w:cs="宋体"/>
                <w:color w:val="000000"/>
                <w:kern w:val="0"/>
                <w:sz w:val="21"/>
                <w:szCs w:val="21"/>
                <w:highlight w:val="none"/>
              </w:rPr>
              <w:t>发票项目</w:t>
            </w:r>
          </w:p>
        </w:tc>
        <w:tc>
          <w:tcPr>
            <w:tcW w:w="4831" w:type="dxa"/>
            <w:noWrap w:val="0"/>
            <w:vAlign w:val="center"/>
          </w:tcPr>
          <w:p>
            <w:pPr>
              <w:widowControl/>
              <w:jc w:val="left"/>
              <w:rPr>
                <w:rFonts w:ascii="宋体" w:hAnsi="宋体" w:cs="宋体"/>
                <w:color w:val="000000"/>
                <w:kern w:val="0"/>
                <w:sz w:val="21"/>
                <w:szCs w:val="21"/>
                <w:highlight w:val="none"/>
              </w:rPr>
            </w:pPr>
            <w:r>
              <w:rPr>
                <w:rFonts w:hint="default" w:ascii="宋体" w:hAnsi="宋体" w:eastAsia="宋体" w:cs="Times New Roman"/>
                <w:kern w:val="2"/>
                <w:sz w:val="21"/>
                <w:szCs w:val="21"/>
                <w:highlight w:val="none"/>
                <w:u w:val="none"/>
                <w:lang w:val="en-US" w:eastAsia="zh-CN" w:bidi="ar-SA"/>
              </w:rPr>
              <w:fldChar w:fldCharType="begin">
                <w:ffData>
                  <w:name w:val="Text13"/>
                  <w:enabled/>
                  <w:calcOnExit w:val="0"/>
                  <w:textInput>
                    <w:default w:val="如：*信息技术服务*技术服务费"/>
                  </w:textInput>
                </w:ffData>
              </w:fldChar>
            </w:r>
            <w:r>
              <w:rPr>
                <w:rFonts w:hint="default" w:ascii="宋体" w:hAnsi="宋体" w:eastAsia="宋体" w:cs="Times New Roman"/>
                <w:kern w:val="2"/>
                <w:sz w:val="21"/>
                <w:szCs w:val="21"/>
                <w:highlight w:val="none"/>
                <w:u w:val="none"/>
                <w:lang w:val="en-US" w:eastAsia="zh-CN" w:bidi="ar-SA"/>
              </w:rPr>
              <w:instrText xml:space="preserve">FORMTEXT</w:instrText>
            </w:r>
            <w:r>
              <w:rPr>
                <w:rFonts w:hint="default" w:ascii="宋体" w:hAnsi="宋体" w:eastAsia="宋体" w:cs="Times New Roman"/>
                <w:kern w:val="2"/>
                <w:sz w:val="21"/>
                <w:szCs w:val="21"/>
                <w:highlight w:val="none"/>
                <w:u w:val="none"/>
                <w:lang w:val="en-US" w:eastAsia="zh-CN" w:bidi="ar-SA"/>
              </w:rPr>
              <w:fldChar w:fldCharType="separate"/>
            </w:r>
            <w:r>
              <w:rPr>
                <w:rFonts w:hint="default" w:ascii="宋体" w:hAnsi="宋体" w:eastAsia="宋体" w:cs="Times New Roman"/>
                <w:kern w:val="2"/>
                <w:sz w:val="21"/>
                <w:szCs w:val="21"/>
                <w:highlight w:val="none"/>
                <w:u w:val="none"/>
                <w:lang w:val="en-US" w:eastAsia="zh-CN" w:bidi="ar-SA"/>
              </w:rPr>
              <w:t>如：*信息技术服务*技术服务费</w:t>
            </w:r>
            <w:r>
              <w:rPr>
                <w:rFonts w:hint="default" w:ascii="宋体" w:hAnsi="宋体" w:eastAsia="宋体" w:cs="Times New Roman"/>
                <w:kern w:val="2"/>
                <w:sz w:val="21"/>
                <w:szCs w:val="21"/>
                <w:highlight w:val="none"/>
                <w:u w:val="none"/>
                <w:lang w:val="en-US" w:eastAsia="zh-CN" w:bidi="ar-SA"/>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6380" w:type="dxa"/>
            <w:gridSpan w:val="2"/>
            <w:noWrap w:val="0"/>
            <w:vAlign w:val="center"/>
          </w:tcPr>
          <w:p>
            <w:pPr>
              <w:widowControl/>
              <w:jc w:val="center"/>
              <w:rPr>
                <w:rFonts w:ascii="宋体" w:hAnsi="宋体" w:cs="宋体"/>
                <w:color w:val="000000"/>
                <w:kern w:val="0"/>
                <w:sz w:val="21"/>
                <w:szCs w:val="21"/>
                <w:highlight w:val="none"/>
              </w:rPr>
            </w:pPr>
            <w:r>
              <w:rPr>
                <w:rFonts w:hint="eastAsia" w:ascii="宋体" w:hAnsi="宋体" w:cs="宋体"/>
                <w:b/>
                <w:bCs/>
                <w:color w:val="000000"/>
                <w:kern w:val="0"/>
                <w:sz w:val="21"/>
                <w:szCs w:val="21"/>
                <w:highlight w:val="none"/>
              </w:rPr>
              <w:t>增值税开票信息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549" w:type="dxa"/>
            <w:noWrap w:val="0"/>
            <w:vAlign w:val="center"/>
          </w:tcPr>
          <w:p>
            <w:pPr>
              <w:widowControl/>
              <w:jc w:val="left"/>
              <w:rPr>
                <w:rFonts w:ascii="宋体" w:hAnsi="宋体" w:cs="宋体"/>
                <w:color w:val="000000"/>
                <w:kern w:val="0"/>
                <w:sz w:val="21"/>
                <w:szCs w:val="21"/>
                <w:highlight w:val="none"/>
              </w:rPr>
            </w:pPr>
            <w:r>
              <w:rPr>
                <w:rFonts w:hint="eastAsia" w:ascii="宋体" w:hAnsi="宋体" w:cs="宋体"/>
                <w:color w:val="000000"/>
                <w:kern w:val="0"/>
                <w:sz w:val="21"/>
                <w:szCs w:val="21"/>
                <w:highlight w:val="none"/>
              </w:rPr>
              <w:t>名称</w:t>
            </w:r>
          </w:p>
        </w:tc>
        <w:tc>
          <w:tcPr>
            <w:tcW w:w="4831" w:type="dxa"/>
            <w:noWrap w:val="0"/>
            <w:vAlign w:val="center"/>
          </w:tcPr>
          <w:p>
            <w:pPr>
              <w:widowControl/>
              <w:jc w:val="left"/>
              <w:rPr>
                <w:rFonts w:ascii="宋体" w:hAnsi="宋体" w:cs="宋体"/>
                <w:color w:val="000000"/>
                <w:kern w:val="0"/>
                <w:sz w:val="21"/>
                <w:szCs w:val="21"/>
                <w:highlight w:val="none"/>
              </w:rPr>
            </w:pPr>
            <w:r>
              <w:rPr>
                <w:rFonts w:hint="eastAsia" w:ascii="宋体" w:hAnsi="宋体" w:cs="宋体"/>
                <w:color w:val="000000"/>
                <w:kern w:val="0"/>
                <w:sz w:val="21"/>
                <w:szCs w:val="21"/>
                <w:highlight w:val="none"/>
              </w:rPr>
              <w:t>江苏常熟农村商业银行股份有限公司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49" w:type="dxa"/>
            <w:noWrap w:val="0"/>
            <w:vAlign w:val="center"/>
          </w:tcPr>
          <w:p>
            <w:pPr>
              <w:widowControl/>
              <w:jc w:val="left"/>
              <w:rPr>
                <w:rFonts w:ascii="宋体" w:hAnsi="宋体" w:cs="宋体"/>
                <w:color w:val="000000"/>
                <w:kern w:val="0"/>
                <w:sz w:val="21"/>
                <w:szCs w:val="21"/>
                <w:highlight w:val="none"/>
              </w:rPr>
            </w:pPr>
            <w:r>
              <w:rPr>
                <w:rFonts w:hint="eastAsia" w:ascii="宋体" w:hAnsi="宋体" w:cs="宋体"/>
                <w:color w:val="000000"/>
                <w:kern w:val="0"/>
                <w:sz w:val="21"/>
                <w:szCs w:val="21"/>
                <w:highlight w:val="none"/>
              </w:rPr>
              <w:t>纳税人识别号</w:t>
            </w:r>
          </w:p>
        </w:tc>
        <w:tc>
          <w:tcPr>
            <w:tcW w:w="4831" w:type="dxa"/>
            <w:noWrap w:val="0"/>
            <w:vAlign w:val="center"/>
          </w:tcPr>
          <w:p>
            <w:pPr>
              <w:widowControl/>
              <w:jc w:val="left"/>
              <w:rPr>
                <w:rFonts w:ascii="宋体" w:hAnsi="宋体" w:cs="宋体"/>
                <w:color w:val="000000"/>
                <w:kern w:val="0"/>
                <w:sz w:val="21"/>
                <w:szCs w:val="21"/>
                <w:highlight w:val="none"/>
              </w:rPr>
            </w:pPr>
            <w:r>
              <w:rPr>
                <w:rFonts w:ascii="宋体" w:hAnsi="宋体" w:cs="宋体"/>
                <w:color w:val="000000"/>
                <w:kern w:val="0"/>
                <w:sz w:val="21"/>
                <w:szCs w:val="21"/>
                <w:highlight w:val="none"/>
              </w:rPr>
              <w:t>91320000251448088B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49" w:type="dxa"/>
            <w:noWrap w:val="0"/>
            <w:vAlign w:val="center"/>
          </w:tcPr>
          <w:p>
            <w:pPr>
              <w:widowControl/>
              <w:jc w:val="left"/>
              <w:rPr>
                <w:rFonts w:ascii="宋体" w:hAnsi="宋体" w:cs="宋体"/>
                <w:color w:val="000000"/>
                <w:kern w:val="0"/>
                <w:sz w:val="21"/>
                <w:szCs w:val="21"/>
                <w:highlight w:val="none"/>
              </w:rPr>
            </w:pPr>
            <w:r>
              <w:rPr>
                <w:rFonts w:hint="eastAsia" w:ascii="宋体" w:hAnsi="宋体" w:cs="宋体"/>
                <w:color w:val="000000"/>
                <w:kern w:val="0"/>
                <w:sz w:val="21"/>
                <w:szCs w:val="21"/>
                <w:highlight w:val="none"/>
              </w:rPr>
              <w:t>地址</w:t>
            </w:r>
          </w:p>
        </w:tc>
        <w:tc>
          <w:tcPr>
            <w:tcW w:w="4831" w:type="dxa"/>
            <w:noWrap w:val="0"/>
            <w:vAlign w:val="center"/>
          </w:tcPr>
          <w:p>
            <w:pPr>
              <w:widowControl/>
              <w:jc w:val="left"/>
              <w:rPr>
                <w:rFonts w:ascii="宋体" w:hAnsi="宋体" w:cs="宋体"/>
                <w:color w:val="000000"/>
                <w:kern w:val="0"/>
                <w:sz w:val="21"/>
                <w:szCs w:val="21"/>
                <w:highlight w:val="none"/>
              </w:rPr>
            </w:pPr>
            <w:r>
              <w:rPr>
                <w:rFonts w:hint="eastAsia" w:ascii="宋体" w:hAnsi="宋体" w:cs="宋体"/>
                <w:color w:val="000000"/>
                <w:kern w:val="0"/>
                <w:sz w:val="21"/>
                <w:szCs w:val="21"/>
                <w:highlight w:val="none"/>
              </w:rPr>
              <w:t>江苏省常熟市新世纪大道</w:t>
            </w:r>
            <w:r>
              <w:rPr>
                <w:rFonts w:ascii="宋体" w:hAnsi="宋体" w:cs="宋体"/>
                <w:color w:val="000000"/>
                <w:kern w:val="0"/>
                <w:sz w:val="21"/>
                <w:szCs w:val="21"/>
                <w:highlight w:val="none"/>
              </w:rPr>
              <w:t>58号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49" w:type="dxa"/>
            <w:noWrap w:val="0"/>
            <w:vAlign w:val="center"/>
          </w:tcPr>
          <w:p>
            <w:pPr>
              <w:widowControl/>
              <w:jc w:val="left"/>
              <w:rPr>
                <w:rFonts w:ascii="宋体" w:hAnsi="宋体" w:cs="宋体"/>
                <w:color w:val="000000"/>
                <w:kern w:val="0"/>
                <w:sz w:val="21"/>
                <w:szCs w:val="21"/>
                <w:highlight w:val="none"/>
              </w:rPr>
            </w:pPr>
            <w:r>
              <w:rPr>
                <w:rFonts w:hint="eastAsia" w:ascii="宋体" w:hAnsi="宋体" w:cs="宋体"/>
                <w:color w:val="000000"/>
                <w:kern w:val="0"/>
                <w:sz w:val="21"/>
                <w:szCs w:val="21"/>
                <w:highlight w:val="none"/>
              </w:rPr>
              <w:t>电话</w:t>
            </w:r>
          </w:p>
        </w:tc>
        <w:tc>
          <w:tcPr>
            <w:tcW w:w="4831" w:type="dxa"/>
            <w:noWrap w:val="0"/>
            <w:vAlign w:val="center"/>
          </w:tcPr>
          <w:p>
            <w:pPr>
              <w:widowControl/>
              <w:jc w:val="left"/>
              <w:rPr>
                <w:rFonts w:ascii="宋体" w:hAnsi="宋体" w:cs="宋体"/>
                <w:color w:val="000000"/>
                <w:kern w:val="0"/>
                <w:sz w:val="21"/>
                <w:szCs w:val="21"/>
                <w:highlight w:val="none"/>
              </w:rPr>
            </w:pPr>
            <w:r>
              <w:rPr>
                <w:rFonts w:ascii="宋体" w:hAnsi="宋体" w:cs="宋体"/>
                <w:color w:val="000000"/>
                <w:kern w:val="0"/>
                <w:sz w:val="21"/>
                <w:szCs w:val="21"/>
                <w:highlight w:val="none"/>
              </w:rPr>
              <w:t>051252909</w:t>
            </w:r>
            <w:r>
              <w:rPr>
                <w:rFonts w:hint="eastAsia" w:ascii="宋体" w:hAnsi="宋体" w:cs="宋体"/>
                <w:color w:val="000000"/>
                <w:kern w:val="0"/>
                <w:sz w:val="21"/>
                <w:szCs w:val="21"/>
                <w:highlight w:val="none"/>
              </w:rPr>
              <w:t>20</w:t>
            </w:r>
            <w:r>
              <w:rPr>
                <w:rFonts w:ascii="宋体" w:hAnsi="宋体" w:cs="宋体"/>
                <w:color w:val="000000"/>
                <w:kern w:val="0"/>
                <w:sz w:val="21"/>
                <w:szCs w:val="21"/>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49" w:type="dxa"/>
            <w:noWrap w:val="0"/>
            <w:vAlign w:val="center"/>
          </w:tcPr>
          <w:p>
            <w:pPr>
              <w:widowControl/>
              <w:jc w:val="left"/>
              <w:rPr>
                <w:rFonts w:ascii="宋体" w:hAnsi="宋体" w:cs="宋体"/>
                <w:color w:val="000000"/>
                <w:kern w:val="0"/>
                <w:sz w:val="21"/>
                <w:szCs w:val="21"/>
                <w:highlight w:val="none"/>
              </w:rPr>
            </w:pPr>
            <w:r>
              <w:rPr>
                <w:rFonts w:hint="eastAsia" w:ascii="宋体" w:hAnsi="宋体" w:cs="宋体"/>
                <w:color w:val="000000"/>
                <w:kern w:val="0"/>
                <w:sz w:val="21"/>
                <w:szCs w:val="21"/>
                <w:highlight w:val="none"/>
              </w:rPr>
              <w:t>邮编</w:t>
            </w:r>
          </w:p>
        </w:tc>
        <w:tc>
          <w:tcPr>
            <w:tcW w:w="4831" w:type="dxa"/>
            <w:noWrap w:val="0"/>
            <w:vAlign w:val="center"/>
          </w:tcPr>
          <w:p>
            <w:pPr>
              <w:widowControl/>
              <w:jc w:val="left"/>
              <w:rPr>
                <w:rFonts w:ascii="宋体" w:hAnsi="宋体" w:cs="宋体"/>
                <w:color w:val="000000"/>
                <w:kern w:val="0"/>
                <w:sz w:val="21"/>
                <w:szCs w:val="21"/>
                <w:highlight w:val="none"/>
              </w:rPr>
            </w:pPr>
            <w:r>
              <w:rPr>
                <w:rFonts w:ascii="宋体" w:hAnsi="宋体" w:cs="宋体"/>
                <w:color w:val="000000"/>
                <w:kern w:val="0"/>
                <w:sz w:val="21"/>
                <w:szCs w:val="21"/>
                <w:highlight w:val="none"/>
              </w:rPr>
              <w:t>215500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49" w:type="dxa"/>
            <w:noWrap w:val="0"/>
            <w:vAlign w:val="center"/>
          </w:tcPr>
          <w:p>
            <w:pPr>
              <w:widowControl/>
              <w:jc w:val="left"/>
              <w:rPr>
                <w:rFonts w:ascii="宋体" w:hAnsi="宋体" w:cs="宋体"/>
                <w:color w:val="000000"/>
                <w:kern w:val="0"/>
                <w:sz w:val="21"/>
                <w:szCs w:val="21"/>
                <w:highlight w:val="none"/>
              </w:rPr>
            </w:pPr>
            <w:r>
              <w:rPr>
                <w:rFonts w:hint="eastAsia" w:ascii="宋体" w:hAnsi="宋体" w:cs="宋体"/>
                <w:color w:val="000000"/>
                <w:kern w:val="0"/>
                <w:sz w:val="21"/>
                <w:szCs w:val="21"/>
                <w:highlight w:val="none"/>
              </w:rPr>
              <w:t>开户行</w:t>
            </w:r>
          </w:p>
        </w:tc>
        <w:tc>
          <w:tcPr>
            <w:tcW w:w="4831" w:type="dxa"/>
            <w:noWrap w:val="0"/>
            <w:vAlign w:val="center"/>
          </w:tcPr>
          <w:p>
            <w:pPr>
              <w:widowControl/>
              <w:jc w:val="left"/>
              <w:rPr>
                <w:rFonts w:ascii="宋体" w:hAnsi="宋体" w:cs="宋体"/>
                <w:color w:val="000000"/>
                <w:kern w:val="0"/>
                <w:sz w:val="21"/>
                <w:szCs w:val="21"/>
                <w:highlight w:val="none"/>
              </w:rPr>
            </w:pPr>
            <w:r>
              <w:rPr>
                <w:rFonts w:hint="eastAsia" w:ascii="宋体" w:hAnsi="宋体" w:cs="宋体"/>
                <w:color w:val="000000"/>
                <w:kern w:val="0"/>
                <w:sz w:val="21"/>
                <w:szCs w:val="21"/>
                <w:highlight w:val="none"/>
              </w:rPr>
              <w:t>常熟农村商业银行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49" w:type="dxa"/>
            <w:noWrap w:val="0"/>
            <w:vAlign w:val="center"/>
          </w:tcPr>
          <w:p>
            <w:pPr>
              <w:widowControl/>
              <w:jc w:val="left"/>
              <w:rPr>
                <w:rFonts w:ascii="宋体" w:hAnsi="宋体" w:cs="宋体"/>
                <w:color w:val="000000"/>
                <w:kern w:val="0"/>
                <w:sz w:val="21"/>
                <w:szCs w:val="21"/>
                <w:highlight w:val="none"/>
              </w:rPr>
            </w:pPr>
            <w:r>
              <w:rPr>
                <w:rFonts w:hint="eastAsia" w:ascii="宋体" w:hAnsi="宋体" w:cs="宋体"/>
                <w:color w:val="000000"/>
                <w:kern w:val="0"/>
                <w:sz w:val="21"/>
                <w:szCs w:val="21"/>
                <w:highlight w:val="none"/>
              </w:rPr>
              <w:t>账户</w:t>
            </w:r>
          </w:p>
        </w:tc>
        <w:tc>
          <w:tcPr>
            <w:tcW w:w="4831" w:type="dxa"/>
            <w:noWrap w:val="0"/>
            <w:vAlign w:val="center"/>
          </w:tcPr>
          <w:p>
            <w:pPr>
              <w:widowControl/>
              <w:jc w:val="left"/>
              <w:rPr>
                <w:rFonts w:ascii="宋体" w:hAnsi="宋体" w:cs="宋体"/>
                <w:color w:val="000000"/>
                <w:kern w:val="0"/>
                <w:sz w:val="21"/>
                <w:szCs w:val="21"/>
                <w:highlight w:val="none"/>
              </w:rPr>
            </w:pPr>
            <w:r>
              <w:rPr>
                <w:rFonts w:ascii="宋体" w:hAnsi="宋体" w:cs="宋体"/>
                <w:color w:val="000000"/>
                <w:kern w:val="0"/>
                <w:sz w:val="21"/>
                <w:szCs w:val="21"/>
                <w:highlight w:val="none"/>
              </w:rPr>
              <w:t>0145797011120100081034</w:t>
            </w:r>
          </w:p>
        </w:tc>
      </w:tr>
    </w:tbl>
    <w:p>
      <w:pPr>
        <w:spacing w:line="400" w:lineRule="exact"/>
        <w:ind w:firstLine="420" w:firstLineChars="200"/>
        <w:rPr>
          <w:rFonts w:ascii="宋体" w:hAnsi="宋体"/>
          <w:szCs w:val="21"/>
          <w:highlight w:val="none"/>
        </w:rPr>
      </w:pPr>
      <w:r>
        <w:rPr>
          <w:rFonts w:hint="eastAsia" w:ascii="宋体" w:hAnsi="宋体"/>
          <w:szCs w:val="21"/>
          <w:highlight w:val="none"/>
        </w:rPr>
        <w:t xml:space="preserve">                                      </w:t>
      </w:r>
    </w:p>
    <w:p>
      <w:pPr>
        <w:pStyle w:val="2"/>
        <w:spacing w:before="0" w:after="0" w:line="400" w:lineRule="exact"/>
        <w:ind w:firstLine="422" w:firstLineChars="200"/>
        <w:rPr>
          <w:rFonts w:ascii="宋体" w:hAnsi="宋体" w:eastAsia="宋体"/>
          <w:sz w:val="21"/>
          <w:szCs w:val="21"/>
          <w:highlight w:val="none"/>
        </w:rPr>
      </w:pPr>
      <w:bookmarkStart w:id="35" w:name="_Toc22440"/>
      <w:bookmarkStart w:id="36" w:name="_Toc365467754"/>
      <w:bookmarkStart w:id="37" w:name="_Toc3938"/>
      <w:r>
        <w:rPr>
          <w:rFonts w:hint="eastAsia" w:ascii="宋体" w:hAnsi="宋体" w:eastAsia="宋体"/>
          <w:sz w:val="21"/>
          <w:szCs w:val="21"/>
          <w:highlight w:val="none"/>
        </w:rPr>
        <w:t>第七条 责任限制</w:t>
      </w:r>
      <w:bookmarkEnd w:id="35"/>
      <w:bookmarkEnd w:id="36"/>
      <w:bookmarkEnd w:id="37"/>
    </w:p>
    <w:p>
      <w:pPr>
        <w:spacing w:line="400" w:lineRule="exact"/>
        <w:ind w:firstLine="420" w:firstLineChars="200"/>
        <w:rPr>
          <w:rFonts w:hint="eastAsia" w:ascii="宋体" w:hAnsi="宋体"/>
          <w:szCs w:val="21"/>
          <w:highlight w:val="none"/>
        </w:rPr>
      </w:pPr>
      <w:r>
        <w:rPr>
          <w:rFonts w:hint="eastAsia" w:ascii="宋体" w:hAnsi="宋体"/>
          <w:szCs w:val="21"/>
          <w:highlight w:val="none"/>
        </w:rPr>
        <w:t>7.1乙方不得将此合同涉及项目转包、变相转包及分包。</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7.2乙方不得以甲方的名义开展其他活动。</w:t>
      </w:r>
    </w:p>
    <w:p>
      <w:pPr>
        <w:spacing w:line="400" w:lineRule="exact"/>
        <w:ind w:firstLine="420" w:firstLineChars="200"/>
        <w:rPr>
          <w:rFonts w:ascii="宋体" w:hAnsi="宋体"/>
          <w:szCs w:val="21"/>
          <w:highlight w:val="none"/>
        </w:rPr>
      </w:pPr>
      <w:r>
        <w:rPr>
          <w:rFonts w:hint="eastAsia" w:ascii="宋体" w:hAnsi="宋体"/>
          <w:szCs w:val="21"/>
          <w:highlight w:val="none"/>
        </w:rPr>
        <w:t>7.3乙方因公司业务转型、分立合并或其他原因等导致乙方无法继续为甲方提供本合同所含的服务，乙方愿意无条件协助甲方或甲方指定的第三方公司完成对后续服务的顺利过渡。</w:t>
      </w:r>
    </w:p>
    <w:p>
      <w:pPr>
        <w:pStyle w:val="2"/>
        <w:spacing w:before="0" w:after="0" w:line="400" w:lineRule="exact"/>
        <w:ind w:firstLine="422" w:firstLineChars="200"/>
        <w:rPr>
          <w:rFonts w:ascii="宋体" w:hAnsi="宋体" w:eastAsia="宋体"/>
          <w:sz w:val="21"/>
          <w:szCs w:val="21"/>
          <w:highlight w:val="none"/>
        </w:rPr>
      </w:pPr>
      <w:bookmarkStart w:id="38" w:name="_Toc2606"/>
      <w:bookmarkStart w:id="39" w:name="_Toc365467755"/>
      <w:bookmarkStart w:id="40" w:name="_Toc23604"/>
      <w:r>
        <w:rPr>
          <w:rFonts w:hint="eastAsia" w:ascii="宋体" w:hAnsi="宋体" w:eastAsia="宋体"/>
          <w:sz w:val="21"/>
          <w:szCs w:val="21"/>
          <w:highlight w:val="none"/>
        </w:rPr>
        <w:t>第八条 技术支持与培训</w:t>
      </w:r>
      <w:bookmarkEnd w:id="38"/>
      <w:bookmarkEnd w:id="39"/>
      <w:bookmarkEnd w:id="40"/>
    </w:p>
    <w:p>
      <w:pPr>
        <w:spacing w:line="400" w:lineRule="exact"/>
        <w:ind w:firstLine="420" w:firstLineChars="200"/>
        <w:rPr>
          <w:rFonts w:hint="eastAsia" w:ascii="宋体" w:hAnsi="宋体"/>
          <w:szCs w:val="21"/>
          <w:highlight w:val="none"/>
        </w:rPr>
      </w:pPr>
      <w:r>
        <w:rPr>
          <w:rFonts w:hint="eastAsia" w:ascii="宋体" w:hAnsi="宋体"/>
          <w:szCs w:val="21"/>
          <w:highlight w:val="none"/>
        </w:rPr>
        <w:t>8.1乙方在向甲方提交本合同项下服务和服务成果时，必须同时向甲方提交相关的具体的可实施的技术资料，这些资料包括但不限于：分析评估报告、方案、建议书、各类总结报告等文件。</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8.2培训方式：</w:t>
      </w:r>
      <w:bookmarkStart w:id="41" w:name="Text19"/>
      <w:r>
        <w:rPr>
          <w:rFonts w:hint="eastAsia" w:ascii="宋体" w:hAnsi="宋体" w:eastAsia="宋体" w:cs="Times New Roman"/>
          <w:i/>
          <w:iCs/>
          <w:kern w:val="2"/>
          <w:sz w:val="21"/>
          <w:szCs w:val="21"/>
          <w:highlight w:val="none"/>
          <w:u w:val="single"/>
          <w:lang w:val="en-US" w:eastAsia="zh-CN" w:bidi="ar-SA"/>
        </w:rPr>
        <w:fldChar w:fldCharType="begin">
          <w:ffData>
            <w:name w:val="Text19"/>
            <w:enabled/>
            <w:calcOnExit w:val="0"/>
            <w:textInput>
              <w:default w:val=" 访谈、授课 …… "/>
            </w:textInput>
          </w:ffData>
        </w:fldChar>
      </w:r>
      <w:r>
        <w:rPr>
          <w:rFonts w:hint="eastAsia" w:ascii="宋体" w:hAnsi="宋体" w:eastAsia="宋体" w:cs="Times New Roman"/>
          <w:i/>
          <w:iCs/>
          <w:kern w:val="2"/>
          <w:sz w:val="21"/>
          <w:szCs w:val="21"/>
          <w:highlight w:val="none"/>
          <w:u w:val="single"/>
          <w:lang w:val="en-US" w:eastAsia="zh-CN" w:bidi="ar-SA"/>
        </w:rPr>
        <w:instrText xml:space="preserve">FORMTEXT</w:instrText>
      </w:r>
      <w:r>
        <w:rPr>
          <w:rFonts w:hint="eastAsia" w:ascii="宋体" w:hAnsi="宋体" w:eastAsia="宋体" w:cs="Times New Roman"/>
          <w:i/>
          <w:iCs/>
          <w:kern w:val="2"/>
          <w:sz w:val="21"/>
          <w:szCs w:val="21"/>
          <w:highlight w:val="none"/>
          <w:u w:val="single"/>
          <w:lang w:val="en-US" w:eastAsia="zh-CN" w:bidi="ar-SA"/>
        </w:rPr>
        <w:fldChar w:fldCharType="separate"/>
      </w:r>
      <w:r>
        <w:rPr>
          <w:rFonts w:hint="eastAsia" w:ascii="宋体" w:hAnsi="宋体" w:eastAsia="宋体" w:cs="Times New Roman"/>
          <w:i/>
          <w:iCs/>
          <w:kern w:val="2"/>
          <w:sz w:val="21"/>
          <w:szCs w:val="21"/>
          <w:highlight w:val="none"/>
          <w:u w:val="single"/>
          <w:lang w:val="en-US" w:eastAsia="zh-CN" w:bidi="ar-SA"/>
        </w:rPr>
        <w:t xml:space="preserve"> 访谈、授课 …… </w:t>
      </w:r>
      <w:r>
        <w:rPr>
          <w:rFonts w:hint="eastAsia" w:ascii="宋体" w:hAnsi="宋体" w:eastAsia="宋体" w:cs="Times New Roman"/>
          <w:i/>
          <w:iCs/>
          <w:kern w:val="2"/>
          <w:sz w:val="21"/>
          <w:szCs w:val="21"/>
          <w:highlight w:val="none"/>
          <w:u w:val="single"/>
          <w:lang w:val="en-US" w:eastAsia="zh-CN" w:bidi="ar-SA"/>
        </w:rPr>
        <w:fldChar w:fldCharType="end"/>
      </w:r>
      <w:bookmarkEnd w:id="41"/>
    </w:p>
    <w:p>
      <w:pPr>
        <w:spacing w:line="400" w:lineRule="exact"/>
        <w:ind w:firstLine="420" w:firstLineChars="200"/>
        <w:rPr>
          <w:rFonts w:hint="eastAsia" w:ascii="宋体" w:hAnsi="宋体"/>
          <w:szCs w:val="21"/>
          <w:highlight w:val="none"/>
        </w:rPr>
      </w:pPr>
      <w:r>
        <w:rPr>
          <w:rFonts w:hint="eastAsia" w:ascii="宋体" w:hAnsi="宋体"/>
          <w:szCs w:val="21"/>
          <w:highlight w:val="none"/>
        </w:rPr>
        <w:t>培训内容：</w:t>
      </w:r>
      <w:bookmarkStart w:id="42" w:name="Text20"/>
      <w:r>
        <w:rPr>
          <w:rFonts w:hint="eastAsia" w:ascii="宋体" w:hAnsi="宋体" w:eastAsia="宋体" w:cs="Times New Roman"/>
          <w:i/>
          <w:iCs/>
          <w:kern w:val="2"/>
          <w:sz w:val="21"/>
          <w:szCs w:val="21"/>
          <w:highlight w:val="none"/>
          <w:u w:val="single"/>
          <w:lang w:val="en-US" w:eastAsia="zh-CN" w:bidi="ar-SA"/>
        </w:rPr>
        <w:fldChar w:fldCharType="begin">
          <w:ffData>
            <w:name w:val="Text20"/>
            <w:enabled/>
            <w:calcOnExit w:val="0"/>
            <w:textInput>
              <w:default w:val=" （1）监管机构要求的培训 ；（2）乙方的项目负责人或其它专职人员负责培训。培训时间、培训对象、培训内容和培训地点由双方协商确定。（3）……  "/>
            </w:textInput>
          </w:ffData>
        </w:fldChar>
      </w:r>
      <w:r>
        <w:rPr>
          <w:rFonts w:hint="eastAsia" w:ascii="宋体" w:hAnsi="宋体" w:eastAsia="宋体" w:cs="Times New Roman"/>
          <w:i/>
          <w:iCs/>
          <w:kern w:val="2"/>
          <w:sz w:val="21"/>
          <w:szCs w:val="21"/>
          <w:highlight w:val="none"/>
          <w:u w:val="single"/>
          <w:lang w:val="en-US" w:eastAsia="zh-CN" w:bidi="ar-SA"/>
        </w:rPr>
        <w:instrText xml:space="preserve">FORMTEXT</w:instrText>
      </w:r>
      <w:r>
        <w:rPr>
          <w:rFonts w:hint="eastAsia" w:ascii="宋体" w:hAnsi="宋体" w:eastAsia="宋体" w:cs="Times New Roman"/>
          <w:i/>
          <w:iCs/>
          <w:kern w:val="2"/>
          <w:sz w:val="21"/>
          <w:szCs w:val="21"/>
          <w:highlight w:val="none"/>
          <w:u w:val="single"/>
          <w:lang w:val="en-US" w:eastAsia="zh-CN" w:bidi="ar-SA"/>
        </w:rPr>
        <w:fldChar w:fldCharType="separate"/>
      </w:r>
      <w:r>
        <w:rPr>
          <w:rFonts w:hint="eastAsia" w:ascii="宋体" w:hAnsi="宋体" w:eastAsia="宋体" w:cs="Times New Roman"/>
          <w:i/>
          <w:iCs/>
          <w:kern w:val="2"/>
          <w:sz w:val="21"/>
          <w:szCs w:val="21"/>
          <w:highlight w:val="none"/>
          <w:u w:val="single"/>
          <w:lang w:val="en-US" w:eastAsia="zh-CN" w:bidi="ar-SA"/>
        </w:rPr>
        <w:t xml:space="preserve"> （1）监管机构要求的培训 ；（2）乙方的项目负责人或其它专职人员负责培训。培训时间、培训对象、培训内容和培训地点由双方协商确定。（3）……  </w:t>
      </w:r>
      <w:r>
        <w:rPr>
          <w:rFonts w:hint="eastAsia" w:ascii="宋体" w:hAnsi="宋体" w:eastAsia="宋体" w:cs="Times New Roman"/>
          <w:i/>
          <w:iCs/>
          <w:kern w:val="2"/>
          <w:sz w:val="21"/>
          <w:szCs w:val="21"/>
          <w:highlight w:val="none"/>
          <w:u w:val="single"/>
          <w:lang w:val="en-US" w:eastAsia="zh-CN" w:bidi="ar-SA"/>
        </w:rPr>
        <w:fldChar w:fldCharType="end"/>
      </w:r>
      <w:bookmarkEnd w:id="42"/>
    </w:p>
    <w:p>
      <w:pPr>
        <w:pStyle w:val="2"/>
        <w:spacing w:before="0" w:after="0" w:line="400" w:lineRule="exact"/>
        <w:ind w:firstLine="422" w:firstLineChars="200"/>
        <w:rPr>
          <w:rFonts w:ascii="宋体" w:hAnsi="宋体" w:eastAsia="宋体"/>
          <w:sz w:val="21"/>
          <w:szCs w:val="21"/>
          <w:highlight w:val="none"/>
        </w:rPr>
      </w:pPr>
      <w:bookmarkStart w:id="43" w:name="_Toc365467756"/>
      <w:bookmarkStart w:id="44" w:name="_Toc11078"/>
      <w:bookmarkStart w:id="45" w:name="_Toc7871"/>
      <w:r>
        <w:rPr>
          <w:rFonts w:hint="eastAsia" w:ascii="宋体" w:hAnsi="宋体" w:eastAsia="宋体"/>
          <w:sz w:val="21"/>
          <w:szCs w:val="21"/>
          <w:highlight w:val="none"/>
        </w:rPr>
        <w:t>第九条 知识产权</w:t>
      </w:r>
      <w:bookmarkEnd w:id="43"/>
      <w:bookmarkEnd w:id="44"/>
      <w:bookmarkEnd w:id="45"/>
    </w:p>
    <w:p>
      <w:pPr>
        <w:spacing w:line="400" w:lineRule="exact"/>
        <w:ind w:firstLine="420" w:firstLineChars="200"/>
        <w:rPr>
          <w:rFonts w:hint="eastAsia" w:ascii="宋体" w:hAnsi="宋体"/>
          <w:szCs w:val="21"/>
          <w:highlight w:val="none"/>
        </w:rPr>
      </w:pPr>
      <w:r>
        <w:rPr>
          <w:rFonts w:hint="eastAsia" w:ascii="宋体" w:hAnsi="宋体"/>
          <w:szCs w:val="21"/>
          <w:highlight w:val="none"/>
        </w:rPr>
        <w:t>9.1本合同生效日前已存在的版权及其他知识产权，其权属不发生任何变更。任何一方均不得凭借本合同取得另一方拥有的版权、专利权、商标权或任何其他知识产权的所有权。</w:t>
      </w:r>
    </w:p>
    <w:p>
      <w:pPr>
        <w:spacing w:line="400" w:lineRule="exact"/>
        <w:ind w:firstLine="420" w:firstLineChars="200"/>
        <w:rPr>
          <w:rFonts w:hint="eastAsia" w:ascii="宋体" w:hAnsi="宋体"/>
          <w:szCs w:val="21"/>
          <w:highlight w:val="none"/>
        </w:rPr>
      </w:pPr>
      <w:r>
        <w:rPr>
          <w:rFonts w:hint="eastAsia" w:ascii="宋体" w:hAnsi="宋体"/>
          <w:kern w:val="0"/>
          <w:szCs w:val="21"/>
          <w:highlight w:val="none"/>
        </w:rPr>
        <w:t>9.2</w:t>
      </w:r>
      <w:r>
        <w:rPr>
          <w:rFonts w:hint="eastAsia" w:ascii="宋体" w:hAnsi="宋体"/>
          <w:kern w:val="0"/>
          <w:szCs w:val="21"/>
          <w:highlight w:val="none"/>
          <w:lang w:val="zh-CN"/>
        </w:rPr>
        <w:t>乙方利用甲方的资料及工作条件完成的新的技术成果（包括但不限于评测方案、分析评估报告）均属于甲方所有，其知识产权归属甲方。未经甲方书面同意，乙方不得随意对外透露、宣传、使用。因乙方原因导致甲方上述权利被侵害造成损失的，乙方负损失赔偿责任。</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9.3</w:t>
      </w:r>
      <w:r>
        <w:rPr>
          <w:rFonts w:ascii="宋体" w:hAnsi="宋体"/>
          <w:szCs w:val="21"/>
          <w:highlight w:val="none"/>
        </w:rPr>
        <w:t>乙方在提供服务之外所创作或经授权取得的用于完成本项目的工作成果，包括但不限于各种资料、软件、工作方法、样本、方案、各种说明书、测试数据资料、以及其他技术文档，知识产权归属原权利人所有</w:t>
      </w:r>
      <w:r>
        <w:rPr>
          <w:rFonts w:hint="eastAsia" w:ascii="宋体" w:hAnsi="宋体"/>
          <w:szCs w:val="21"/>
          <w:highlight w:val="none"/>
        </w:rPr>
        <w:t>。乙方应确保</w:t>
      </w:r>
      <w:r>
        <w:rPr>
          <w:rFonts w:ascii="宋体" w:hAnsi="宋体"/>
          <w:szCs w:val="21"/>
          <w:highlight w:val="none"/>
        </w:rPr>
        <w:t>甲方享有非独占且不可转让的内部使用权</w:t>
      </w:r>
      <w:r>
        <w:rPr>
          <w:rFonts w:hint="eastAsia" w:ascii="宋体" w:hAnsi="宋体"/>
          <w:szCs w:val="21"/>
          <w:highlight w:val="none"/>
        </w:rPr>
        <w:t>及在此基础之上进行再次创作的权利，如有任何第三方因此主张甲方侵权的，乙方应负责妥善解决。</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9.4甲方利用本合同第9.2款、9.3款所述的工作成果完成的新的技术成果，属于甲方所有，其知识产权归属甲方。</w:t>
      </w:r>
    </w:p>
    <w:p>
      <w:pPr>
        <w:spacing w:line="400" w:lineRule="exact"/>
        <w:ind w:firstLine="420" w:firstLineChars="200"/>
        <w:rPr>
          <w:rFonts w:ascii="宋体" w:hAnsi="宋体"/>
          <w:szCs w:val="21"/>
          <w:highlight w:val="none"/>
        </w:rPr>
      </w:pPr>
      <w:r>
        <w:rPr>
          <w:rFonts w:hint="eastAsia" w:ascii="宋体" w:hAnsi="宋体"/>
          <w:szCs w:val="21"/>
          <w:highlight w:val="none"/>
        </w:rPr>
        <w:t>9.5乙方保证其在提供咨询服务过程中提供的资料或成果不侵犯任何第三方或存有争议的知识产权，也不存在任何未决诉讼，否则乙方应负责相关知识产权纠纷的处理，并承担甲方由此导致的损失。</w:t>
      </w:r>
    </w:p>
    <w:p>
      <w:pPr>
        <w:pStyle w:val="2"/>
        <w:spacing w:before="0" w:after="0" w:line="400" w:lineRule="exact"/>
        <w:ind w:firstLine="422" w:firstLineChars="200"/>
        <w:rPr>
          <w:rFonts w:ascii="宋体" w:hAnsi="宋体" w:eastAsia="宋体"/>
          <w:sz w:val="21"/>
          <w:szCs w:val="21"/>
          <w:highlight w:val="none"/>
        </w:rPr>
      </w:pPr>
      <w:bookmarkStart w:id="46" w:name="_Toc365467757"/>
      <w:bookmarkStart w:id="47" w:name="_Toc3887"/>
      <w:bookmarkStart w:id="48" w:name="_Toc30928"/>
      <w:r>
        <w:rPr>
          <w:rFonts w:hint="eastAsia" w:ascii="宋体" w:hAnsi="宋体" w:eastAsia="宋体"/>
          <w:sz w:val="21"/>
          <w:szCs w:val="21"/>
          <w:highlight w:val="none"/>
        </w:rPr>
        <w:t>第十条 保密条款</w:t>
      </w:r>
      <w:bookmarkEnd w:id="46"/>
      <w:bookmarkEnd w:id="47"/>
      <w:bookmarkEnd w:id="48"/>
    </w:p>
    <w:p>
      <w:pPr>
        <w:spacing w:line="400" w:lineRule="exact"/>
        <w:ind w:firstLine="420" w:firstLineChars="200"/>
        <w:rPr>
          <w:rFonts w:ascii="宋体" w:hAnsi="宋体"/>
          <w:szCs w:val="21"/>
          <w:highlight w:val="none"/>
        </w:rPr>
      </w:pPr>
      <w:r>
        <w:rPr>
          <w:rFonts w:hint="eastAsia" w:ascii="宋体" w:hAnsi="宋体"/>
          <w:szCs w:val="21"/>
          <w:highlight w:val="none"/>
        </w:rPr>
        <w:t>10.1一方对合同履行过程中获得的另一方的商业秘密负有保密义务，具体见附件《保密协议》。</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10.2商业秘密的保密期限为本合同履行期间及本合同终止后</w:t>
      </w:r>
      <w:bookmarkStart w:id="49" w:name="Text21"/>
      <w:r>
        <w:rPr>
          <w:rFonts w:hint="eastAsia" w:ascii="宋体" w:hAnsi="宋体" w:eastAsia="宋体" w:cs="Times New Roman"/>
          <w:i w:val="0"/>
          <w:iCs w:val="0"/>
          <w:kern w:val="2"/>
          <w:sz w:val="21"/>
          <w:szCs w:val="21"/>
          <w:highlight w:val="none"/>
          <w:u w:val="single"/>
          <w:lang w:val="en-US" w:eastAsia="zh-CN" w:bidi="ar-SA"/>
        </w:rPr>
        <w:fldChar w:fldCharType="begin">
          <w:ffData>
            <w:name w:val="Text21"/>
            <w:enabled/>
            <w:calcOnExit w:val="0"/>
            <w:textInput>
              <w:default w:val=" 3 "/>
            </w:textInput>
          </w:ffData>
        </w:fldChar>
      </w:r>
      <w:r>
        <w:rPr>
          <w:rFonts w:hint="eastAsia" w:ascii="宋体" w:hAnsi="宋体" w:eastAsia="宋体" w:cs="Times New Roman"/>
          <w:i w:val="0"/>
          <w:iCs w:val="0"/>
          <w:kern w:val="2"/>
          <w:sz w:val="21"/>
          <w:szCs w:val="21"/>
          <w:highlight w:val="none"/>
          <w:u w:val="single"/>
          <w:lang w:val="en-US" w:eastAsia="zh-CN" w:bidi="ar-SA"/>
        </w:rPr>
        <w:instrText xml:space="preserve">FORMTEXT</w:instrText>
      </w:r>
      <w:r>
        <w:rPr>
          <w:rFonts w:hint="eastAsia" w:ascii="宋体" w:hAnsi="宋体" w:eastAsia="宋体" w:cs="Times New Roman"/>
          <w:i w:val="0"/>
          <w:iCs w:val="0"/>
          <w:kern w:val="2"/>
          <w:sz w:val="21"/>
          <w:szCs w:val="21"/>
          <w:highlight w:val="none"/>
          <w:u w:val="single"/>
          <w:lang w:val="en-US" w:eastAsia="zh-CN" w:bidi="ar-SA"/>
        </w:rPr>
        <w:fldChar w:fldCharType="separate"/>
      </w:r>
      <w:r>
        <w:rPr>
          <w:rFonts w:hint="eastAsia" w:ascii="宋体" w:hAnsi="宋体" w:eastAsia="宋体" w:cs="Times New Roman"/>
          <w:i w:val="0"/>
          <w:iCs w:val="0"/>
          <w:kern w:val="2"/>
          <w:sz w:val="21"/>
          <w:szCs w:val="21"/>
          <w:highlight w:val="none"/>
          <w:u w:val="single"/>
          <w:lang w:val="en-US" w:eastAsia="zh-CN" w:bidi="ar-SA"/>
        </w:rPr>
        <w:t xml:space="preserve"> 3 </w:t>
      </w:r>
      <w:r>
        <w:rPr>
          <w:rFonts w:hint="eastAsia" w:ascii="宋体" w:hAnsi="宋体" w:eastAsia="宋体" w:cs="Times New Roman"/>
          <w:i w:val="0"/>
          <w:iCs w:val="0"/>
          <w:kern w:val="2"/>
          <w:sz w:val="21"/>
          <w:szCs w:val="21"/>
          <w:highlight w:val="none"/>
          <w:u w:val="single"/>
          <w:lang w:val="en-US" w:eastAsia="zh-CN" w:bidi="ar-SA"/>
        </w:rPr>
        <w:fldChar w:fldCharType="end"/>
      </w:r>
      <w:bookmarkEnd w:id="49"/>
      <w:r>
        <w:rPr>
          <w:rFonts w:hint="eastAsia" w:ascii="宋体" w:hAnsi="宋体"/>
          <w:szCs w:val="21"/>
          <w:highlight w:val="none"/>
        </w:rPr>
        <w:t>年。</w:t>
      </w:r>
      <w:bookmarkStart w:id="50" w:name="_Toc3636"/>
      <w:bookmarkStart w:id="51" w:name="_Toc2538"/>
      <w:bookmarkStart w:id="52" w:name="_Toc3670"/>
      <w:bookmarkStart w:id="53" w:name="_Toc19340"/>
      <w:bookmarkStart w:id="54" w:name="_Toc856"/>
    </w:p>
    <w:p>
      <w:pPr>
        <w:pStyle w:val="2"/>
        <w:spacing w:before="0" w:after="0" w:line="400" w:lineRule="exact"/>
        <w:ind w:firstLine="422" w:firstLineChars="200"/>
        <w:rPr>
          <w:rFonts w:hint="eastAsia" w:ascii="宋体" w:hAnsi="宋体" w:eastAsia="宋体"/>
          <w:sz w:val="21"/>
          <w:szCs w:val="21"/>
          <w:highlight w:val="none"/>
          <w:lang w:eastAsia="zh-CN"/>
        </w:rPr>
      </w:pPr>
      <w:bookmarkStart w:id="55" w:name="_Toc28535"/>
      <w:r>
        <w:rPr>
          <w:rFonts w:hint="eastAsia" w:ascii="宋体" w:hAnsi="宋体" w:eastAsia="宋体"/>
          <w:sz w:val="21"/>
          <w:szCs w:val="21"/>
          <w:highlight w:val="none"/>
          <w:lang w:eastAsia="zh-CN"/>
        </w:rPr>
        <w:t>第</w:t>
      </w:r>
      <w:r>
        <w:rPr>
          <w:rFonts w:hint="eastAsia" w:ascii="宋体" w:hAnsi="宋体" w:eastAsia="宋体"/>
          <w:sz w:val="21"/>
          <w:szCs w:val="21"/>
          <w:highlight w:val="none"/>
          <w:lang w:val="en-US" w:eastAsia="zh-CN"/>
        </w:rPr>
        <w:t>十一</w:t>
      </w:r>
      <w:r>
        <w:rPr>
          <w:rFonts w:hint="eastAsia" w:ascii="宋体" w:hAnsi="宋体" w:eastAsia="宋体"/>
          <w:sz w:val="21"/>
          <w:szCs w:val="21"/>
          <w:highlight w:val="none"/>
          <w:lang w:eastAsia="zh-CN"/>
        </w:rPr>
        <w:t>条</w:t>
      </w:r>
      <w:r>
        <w:rPr>
          <w:rFonts w:hint="eastAsia" w:ascii="宋体" w:hAnsi="宋体" w:eastAsia="宋体"/>
          <w:sz w:val="21"/>
          <w:szCs w:val="21"/>
          <w:highlight w:val="none"/>
          <w:lang w:val="en-US" w:eastAsia="zh-CN"/>
        </w:rPr>
        <w:t xml:space="preserve"> </w:t>
      </w:r>
      <w:bookmarkEnd w:id="50"/>
      <w:bookmarkEnd w:id="51"/>
      <w:bookmarkEnd w:id="52"/>
      <w:bookmarkEnd w:id="53"/>
      <w:bookmarkEnd w:id="54"/>
      <w:bookmarkStart w:id="56" w:name="_Toc31316"/>
      <w:r>
        <w:rPr>
          <w:rFonts w:hint="eastAsia" w:ascii="宋体" w:hAnsi="宋体" w:eastAsia="宋体"/>
          <w:sz w:val="21"/>
          <w:szCs w:val="21"/>
          <w:highlight w:val="none"/>
        </w:rPr>
        <w:t>履约</w:t>
      </w:r>
      <w:r>
        <w:rPr>
          <w:rFonts w:hint="eastAsia" w:ascii="宋体" w:hAnsi="宋体" w:eastAsia="宋体"/>
          <w:sz w:val="21"/>
          <w:szCs w:val="21"/>
          <w:highlight w:val="none"/>
          <w:lang w:eastAsia="zh-CN"/>
        </w:rPr>
        <w:t>担保【</w:t>
      </w:r>
      <w:bookmarkStart w:id="57" w:name="Text22"/>
      <w:r>
        <w:rPr>
          <w:rFonts w:hint="eastAsia" w:ascii="宋体" w:hAnsi="宋体" w:eastAsia="宋体"/>
          <w:sz w:val="21"/>
          <w:szCs w:val="21"/>
          <w:highlight w:val="none"/>
          <w:lang w:val="en-US" w:eastAsia="zh-CN"/>
        </w:rPr>
        <w:fldChar w:fldCharType="begin">
          <w:ffData>
            <w:name w:val="Text22"/>
            <w:enabled/>
            <w:calcOnExit w:val="0"/>
            <w:textInput>
              <w:default w:val="■"/>
            </w:textInput>
          </w:ffData>
        </w:fldChar>
      </w:r>
      <w:r>
        <w:rPr>
          <w:rFonts w:hint="eastAsia" w:ascii="宋体" w:hAnsi="宋体" w:eastAsia="宋体"/>
          <w:sz w:val="21"/>
          <w:szCs w:val="21"/>
          <w:highlight w:val="none"/>
          <w:lang w:val="en-US" w:eastAsia="zh-CN"/>
        </w:rPr>
        <w:instrText xml:space="preserve">FORMTEXT</w:instrText>
      </w:r>
      <w:r>
        <w:rPr>
          <w:rFonts w:hint="eastAsia" w:ascii="宋体" w:hAnsi="宋体" w:eastAsia="宋体"/>
          <w:sz w:val="21"/>
          <w:szCs w:val="21"/>
          <w:highlight w:val="none"/>
          <w:lang w:val="en-US" w:eastAsia="zh-CN"/>
        </w:rPr>
        <w:fldChar w:fldCharType="separate"/>
      </w:r>
      <w:r>
        <w:rPr>
          <w:rFonts w:hint="eastAsia" w:ascii="宋体" w:hAnsi="宋体" w:eastAsia="宋体"/>
          <w:sz w:val="21"/>
          <w:szCs w:val="21"/>
          <w:highlight w:val="none"/>
          <w:lang w:val="en-US" w:eastAsia="zh-CN"/>
        </w:rPr>
        <w:t>■</w:t>
      </w:r>
      <w:r>
        <w:rPr>
          <w:rFonts w:hint="eastAsia" w:ascii="宋体" w:hAnsi="宋体" w:eastAsia="宋体"/>
          <w:sz w:val="21"/>
          <w:szCs w:val="21"/>
          <w:highlight w:val="none"/>
          <w:lang w:val="en-US" w:eastAsia="zh-CN"/>
        </w:rPr>
        <w:fldChar w:fldCharType="end"/>
      </w:r>
      <w:bookmarkEnd w:id="57"/>
      <w:r>
        <w:rPr>
          <w:rFonts w:hint="eastAsia" w:ascii="宋体" w:hAnsi="宋体" w:eastAsia="宋体"/>
          <w:sz w:val="21"/>
          <w:szCs w:val="21"/>
          <w:highlight w:val="none"/>
        </w:rPr>
        <w:t xml:space="preserve">适用  </w:t>
      </w:r>
      <w:r>
        <w:rPr>
          <w:rFonts w:hint="eastAsia" w:ascii="宋体" w:hAnsi="宋体" w:eastAsia="宋体"/>
          <w:sz w:val="21"/>
          <w:szCs w:val="21"/>
          <w:highlight w:val="none"/>
          <w:lang w:eastAsia="zh-CN"/>
        </w:rPr>
        <w:fldChar w:fldCharType="begin">
          <w:ffData>
            <w:name w:val="Text12"/>
            <w:enabled/>
            <w:calcOnExit w:val="0"/>
            <w:textInput/>
          </w:ffData>
        </w:fldChar>
      </w:r>
      <w:r>
        <w:rPr>
          <w:rFonts w:hint="eastAsia" w:ascii="宋体" w:hAnsi="宋体" w:eastAsia="宋体"/>
          <w:sz w:val="21"/>
          <w:szCs w:val="21"/>
          <w:highlight w:val="none"/>
          <w:lang w:eastAsia="zh-CN"/>
        </w:rPr>
        <w:instrText xml:space="preserve">FORMTEXT</w:instrText>
      </w:r>
      <w:r>
        <w:rPr>
          <w:rFonts w:hint="eastAsia" w:ascii="宋体" w:hAnsi="宋体" w:eastAsia="宋体"/>
          <w:sz w:val="21"/>
          <w:szCs w:val="21"/>
          <w:highlight w:val="none"/>
          <w:lang w:eastAsia="zh-CN"/>
        </w:rPr>
        <w:fldChar w:fldCharType="separate"/>
      </w:r>
      <w:r>
        <w:rPr>
          <w:rFonts w:hint="eastAsia" w:ascii="宋体" w:hAnsi="宋体" w:eastAsia="宋体"/>
          <w:sz w:val="21"/>
          <w:szCs w:val="21"/>
          <w:highlight w:val="none"/>
          <w:lang w:val="en-US" w:eastAsia="zh-CN"/>
        </w:rPr>
        <w:t>□</w:t>
      </w:r>
      <w:r>
        <w:rPr>
          <w:rFonts w:hint="eastAsia" w:ascii="宋体" w:hAnsi="宋体" w:eastAsia="宋体"/>
          <w:sz w:val="21"/>
          <w:szCs w:val="21"/>
          <w:highlight w:val="none"/>
          <w:lang w:eastAsia="zh-CN"/>
        </w:rPr>
        <w:fldChar w:fldCharType="end"/>
      </w:r>
      <w:r>
        <w:rPr>
          <w:rFonts w:hint="eastAsia" w:ascii="宋体" w:hAnsi="宋体" w:eastAsia="宋体"/>
          <w:sz w:val="21"/>
          <w:szCs w:val="21"/>
          <w:highlight w:val="none"/>
        </w:rPr>
        <w:t>不适用</w:t>
      </w:r>
      <w:r>
        <w:rPr>
          <w:rFonts w:hint="eastAsia" w:ascii="宋体" w:hAnsi="宋体" w:eastAsia="宋体"/>
          <w:sz w:val="21"/>
          <w:szCs w:val="21"/>
          <w:highlight w:val="none"/>
          <w:lang w:eastAsia="zh-CN"/>
        </w:rPr>
        <w:t>】</w:t>
      </w:r>
      <w:bookmarkEnd w:id="55"/>
    </w:p>
    <w:p>
      <w:pPr>
        <w:keepNext/>
        <w:keepLines/>
        <w:numPr>
          <w:ilvl w:val="0"/>
          <w:numId w:val="0"/>
        </w:numPr>
        <w:tabs>
          <w:tab w:val="left" w:pos="6701"/>
        </w:tabs>
        <w:spacing w:before="0" w:beforeLines="0" w:after="0" w:line="400" w:lineRule="exact"/>
        <w:ind w:firstLine="420" w:firstLineChars="0"/>
        <w:outlineLvl w:val="9"/>
        <w:rPr>
          <w:rFonts w:hint="eastAsia" w:ascii="宋体" w:hAnsi="宋体" w:cs="宋体"/>
          <w:sz w:val="21"/>
          <w:szCs w:val="21"/>
          <w:highlight w:val="none"/>
          <w:lang w:val="en-US" w:eastAsia="zh-CN"/>
        </w:rPr>
      </w:pPr>
      <w:r>
        <w:rPr>
          <w:rFonts w:hint="eastAsia" w:ascii="宋体" w:hAnsi="宋体"/>
          <w:szCs w:val="21"/>
          <w:highlight w:val="none"/>
          <w:lang w:val="en-US" w:eastAsia="zh-CN"/>
        </w:rPr>
        <w:t>11.1履约担保方式为：【</w:t>
      </w:r>
      <w:r>
        <w:rPr>
          <w:rFonts w:hint="eastAsia" w:ascii="宋体" w:hAnsi="宋体" w:eastAsia="宋体" w:cs="宋体"/>
          <w:kern w:val="2"/>
          <w:sz w:val="21"/>
          <w:szCs w:val="21"/>
          <w:highlight w:val="none"/>
          <w:lang w:val="en-US" w:eastAsia="zh-CN" w:bidi="ar-SA"/>
        </w:rPr>
        <w:fldChar w:fldCharType="begin">
          <w:ffData>
            <w:name w:val="Text27"/>
            <w:enabled/>
            <w:calcOnExit w:val="0"/>
            <w:textInput>
              <w:default w:val="■"/>
            </w:textInput>
          </w:ffData>
        </w:fldChar>
      </w:r>
      <w:r>
        <w:rPr>
          <w:rFonts w:hint="eastAsia" w:ascii="宋体" w:hAnsi="宋体" w:eastAsia="宋体" w:cs="宋体"/>
          <w:kern w:val="2"/>
          <w:sz w:val="21"/>
          <w:szCs w:val="21"/>
          <w:highlight w:val="none"/>
          <w:lang w:val="en-US" w:eastAsia="zh-CN" w:bidi="ar-SA"/>
        </w:rPr>
        <w:instrText xml:space="preserve">FORMTEXT</w:instrText>
      </w:r>
      <w:r>
        <w:rPr>
          <w:rFonts w:hint="eastAsia" w:ascii="宋体" w:hAnsi="宋体" w:eastAsia="宋体" w:cs="宋体"/>
          <w:kern w:val="2"/>
          <w:sz w:val="21"/>
          <w:szCs w:val="21"/>
          <w:highlight w:val="none"/>
          <w:lang w:val="en-US" w:eastAsia="zh-CN" w:bidi="ar-SA"/>
        </w:rPr>
        <w:fldChar w:fldCharType="separate"/>
      </w:r>
      <w:r>
        <w:rPr>
          <w:rFonts w:hint="eastAsia" w:ascii="宋体" w:hAnsi="宋体" w:eastAsia="宋体" w:cs="宋体"/>
          <w:kern w:val="2"/>
          <w:sz w:val="21"/>
          <w:szCs w:val="21"/>
          <w:highlight w:val="none"/>
          <w:lang w:val="en-US" w:eastAsia="zh-CN" w:bidi="ar-SA"/>
        </w:rPr>
        <w:t>■</w:t>
      </w:r>
      <w:r>
        <w:rPr>
          <w:rFonts w:hint="eastAsia" w:ascii="宋体" w:hAnsi="宋体" w:eastAsia="宋体" w:cs="宋体"/>
          <w:kern w:val="2"/>
          <w:sz w:val="21"/>
          <w:szCs w:val="21"/>
          <w:highlight w:val="none"/>
          <w:lang w:val="en-US" w:eastAsia="zh-CN" w:bidi="ar-SA"/>
        </w:rPr>
        <w:fldChar w:fldCharType="end"/>
      </w:r>
      <w:r>
        <w:rPr>
          <w:rFonts w:hint="eastAsia" w:ascii="宋体" w:hAnsi="宋体" w:eastAsia="宋体" w:cs="宋体"/>
          <w:sz w:val="21"/>
          <w:szCs w:val="21"/>
          <w:highlight w:val="none"/>
          <w:lang w:eastAsia="zh-CN"/>
        </w:rPr>
        <w:t>履约保证金</w:t>
      </w:r>
      <w:r>
        <w:rPr>
          <w:rFonts w:hint="eastAsia" w:ascii="宋体" w:hAnsi="宋体" w:eastAsia="宋体" w:cs="宋体"/>
          <w:sz w:val="21"/>
          <w:szCs w:val="21"/>
          <w:highlight w:val="none"/>
          <w:lang w:val="en-US" w:eastAsia="zh-CN"/>
        </w:rPr>
        <w:t xml:space="preserve">  </w:t>
      </w: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eastAsia="宋体" w:cs="宋体"/>
          <w:sz w:val="21"/>
          <w:szCs w:val="21"/>
          <w:highlight w:val="none"/>
          <w:lang w:eastAsia="zh-CN"/>
        </w:rPr>
        <w:t>银行保函</w:t>
      </w:r>
      <w:r>
        <w:rPr>
          <w:rFonts w:hint="eastAsia" w:ascii="宋体" w:hAnsi="宋体"/>
          <w:szCs w:val="21"/>
          <w:highlight w:val="none"/>
          <w:lang w:val="en-US" w:eastAsia="zh-CN"/>
        </w:rPr>
        <w:t>】</w:t>
      </w:r>
      <w:r>
        <w:rPr>
          <w:rFonts w:hint="eastAsia" w:ascii="宋体" w:hAnsi="宋体"/>
          <w:szCs w:val="21"/>
          <w:highlight w:val="none"/>
          <w:lang w:val="en-US" w:eastAsia="zh-CN"/>
        </w:rPr>
        <w:tab/>
      </w:r>
    </w:p>
    <w:p>
      <w:pPr>
        <w:keepNext/>
        <w:keepLines/>
        <w:numPr>
          <w:ilvl w:val="0"/>
          <w:numId w:val="0"/>
        </w:numPr>
        <w:spacing w:before="0" w:beforeLines="0" w:after="0" w:line="400" w:lineRule="exact"/>
        <w:ind w:firstLine="420" w:firstLineChars="0"/>
        <w:outlineLvl w:val="9"/>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11.2</w:t>
      </w:r>
      <w:r>
        <w:rPr>
          <w:rFonts w:hint="eastAsia" w:ascii="宋体" w:hAnsi="宋体"/>
          <w:szCs w:val="21"/>
          <w:highlight w:val="none"/>
          <w:lang w:eastAsia="zh-CN"/>
        </w:rPr>
        <w:t>履约保证金</w:t>
      </w:r>
      <w:r>
        <w:rPr>
          <w:rFonts w:hint="eastAsia" w:ascii="宋体" w:hAnsi="宋体"/>
          <w:szCs w:val="21"/>
          <w:highlight w:val="none"/>
        </w:rPr>
        <w:t>：</w:t>
      </w:r>
    </w:p>
    <w:p>
      <w:pPr>
        <w:spacing w:beforeLines="0" w:line="400" w:lineRule="exact"/>
        <w:ind w:firstLine="630" w:firstLineChars="300"/>
        <w:rPr>
          <w:rFonts w:ascii="宋体" w:hAnsi="宋体"/>
          <w:szCs w:val="21"/>
          <w:highlight w:val="none"/>
        </w:rPr>
      </w:pPr>
      <w:r>
        <w:rPr>
          <w:rFonts w:hint="eastAsia" w:ascii="宋体" w:hAnsi="宋体"/>
          <w:szCs w:val="21"/>
          <w:highlight w:val="none"/>
          <w:lang w:val="en-US" w:eastAsia="zh-CN"/>
        </w:rPr>
        <w:t>11</w:t>
      </w:r>
      <w:r>
        <w:rPr>
          <w:rFonts w:hint="eastAsia" w:ascii="宋体" w:hAnsi="宋体"/>
          <w:szCs w:val="21"/>
          <w:highlight w:val="none"/>
        </w:rPr>
        <w:t>.</w:t>
      </w:r>
      <w:r>
        <w:rPr>
          <w:rFonts w:hint="eastAsia" w:ascii="宋体" w:hAnsi="宋体"/>
          <w:szCs w:val="21"/>
          <w:highlight w:val="none"/>
          <w:lang w:val="en-US" w:eastAsia="zh-CN"/>
        </w:rPr>
        <w:t>2.1</w:t>
      </w:r>
      <w:r>
        <w:rPr>
          <w:rFonts w:hint="eastAsia" w:ascii="宋体" w:hAnsi="宋体"/>
          <w:szCs w:val="21"/>
          <w:highlight w:val="none"/>
          <w:lang w:eastAsia="zh-CN"/>
        </w:rPr>
        <w:t>本合同项下</w:t>
      </w:r>
      <w:r>
        <w:rPr>
          <w:rFonts w:hint="eastAsia" w:ascii="宋体" w:hAnsi="宋体"/>
          <w:szCs w:val="21"/>
          <w:highlight w:val="none"/>
        </w:rPr>
        <w:t>乙方应</w:t>
      </w:r>
      <w:r>
        <w:rPr>
          <w:rFonts w:hint="eastAsia" w:ascii="宋体" w:hAnsi="宋体"/>
          <w:szCs w:val="21"/>
          <w:highlight w:val="none"/>
          <w:lang w:eastAsia="zh-CN"/>
        </w:rPr>
        <w:t>当</w:t>
      </w:r>
      <w:r>
        <w:rPr>
          <w:rFonts w:hint="eastAsia" w:ascii="宋体" w:hAnsi="宋体"/>
          <w:szCs w:val="21"/>
          <w:highlight w:val="none"/>
        </w:rPr>
        <w:t>向甲方提供</w:t>
      </w:r>
      <w:r>
        <w:rPr>
          <w:rFonts w:hint="eastAsia" w:ascii="宋体" w:hAnsi="宋体"/>
          <w:szCs w:val="21"/>
          <w:highlight w:val="none"/>
          <w:lang w:eastAsia="zh-CN"/>
        </w:rPr>
        <w:t>履约</w:t>
      </w:r>
      <w:r>
        <w:rPr>
          <w:rFonts w:hint="eastAsia" w:ascii="宋体" w:hAnsi="宋体" w:cs="宋体"/>
          <w:szCs w:val="21"/>
          <w:highlight w:val="none"/>
        </w:rPr>
        <w:t>保证金</w:t>
      </w:r>
      <w:r>
        <w:rPr>
          <w:rFonts w:hint="eastAsia" w:ascii="宋体" w:hAnsi="宋体"/>
          <w:szCs w:val="21"/>
          <w:highlight w:val="none"/>
        </w:rPr>
        <w:t>，</w:t>
      </w:r>
      <w:r>
        <w:rPr>
          <w:rFonts w:hint="eastAsia" w:ascii="宋体" w:hAnsi="宋体"/>
          <w:szCs w:val="21"/>
          <w:highlight w:val="none"/>
          <w:lang w:eastAsia="zh-CN"/>
        </w:rPr>
        <w:t>保证金</w:t>
      </w:r>
      <w:r>
        <w:rPr>
          <w:rFonts w:hint="eastAsia" w:ascii="宋体" w:hAnsi="宋体"/>
          <w:szCs w:val="21"/>
          <w:highlight w:val="none"/>
        </w:rPr>
        <w:t>金额为</w:t>
      </w:r>
      <w:r>
        <w:rPr>
          <w:rFonts w:hint="eastAsia" w:ascii="宋体" w:hAnsi="宋体"/>
          <w:szCs w:val="21"/>
          <w:highlight w:val="none"/>
          <w:lang w:eastAsia="zh-CN"/>
        </w:rPr>
        <w:t>【</w:t>
      </w:r>
      <w:r>
        <w:rPr>
          <w:rFonts w:hint="eastAsia" w:ascii="宋体" w:hAnsi="宋体" w:eastAsia="宋体" w:cs="宋体"/>
          <w:kern w:val="2"/>
          <w:sz w:val="21"/>
          <w:szCs w:val="21"/>
          <w:highlight w:val="none"/>
          <w:lang w:val="en-US" w:eastAsia="zh-CN" w:bidi="ar-SA"/>
        </w:rPr>
        <w:fldChar w:fldCharType="begin">
          <w:ffData>
            <w:name w:val="Text27"/>
            <w:enabled/>
            <w:calcOnExit w:val="0"/>
            <w:textInput>
              <w:default w:val="■"/>
            </w:textInput>
          </w:ffData>
        </w:fldChar>
      </w:r>
      <w:r>
        <w:rPr>
          <w:rFonts w:hint="eastAsia" w:ascii="宋体" w:hAnsi="宋体" w:eastAsia="宋体" w:cs="宋体"/>
          <w:kern w:val="2"/>
          <w:sz w:val="21"/>
          <w:szCs w:val="21"/>
          <w:highlight w:val="none"/>
          <w:lang w:val="en-US" w:eastAsia="zh-CN" w:bidi="ar-SA"/>
        </w:rPr>
        <w:instrText xml:space="preserve">FORMTEXT</w:instrText>
      </w:r>
      <w:r>
        <w:rPr>
          <w:rFonts w:hint="eastAsia" w:ascii="宋体" w:hAnsi="宋体" w:eastAsia="宋体" w:cs="宋体"/>
          <w:kern w:val="2"/>
          <w:sz w:val="21"/>
          <w:szCs w:val="21"/>
          <w:highlight w:val="none"/>
          <w:lang w:val="en-US" w:eastAsia="zh-CN" w:bidi="ar-SA"/>
        </w:rPr>
        <w:fldChar w:fldCharType="separate"/>
      </w:r>
      <w:r>
        <w:rPr>
          <w:rFonts w:hint="eastAsia" w:ascii="宋体" w:hAnsi="宋体" w:eastAsia="宋体" w:cs="宋体"/>
          <w:kern w:val="2"/>
          <w:sz w:val="21"/>
          <w:szCs w:val="21"/>
          <w:highlight w:val="none"/>
          <w:lang w:val="en-US" w:eastAsia="zh-CN" w:bidi="ar-SA"/>
        </w:rPr>
        <w:t>■</w:t>
      </w:r>
      <w:r>
        <w:rPr>
          <w:rFonts w:hint="eastAsia" w:ascii="宋体" w:hAnsi="宋体" w:eastAsia="宋体" w:cs="宋体"/>
          <w:kern w:val="2"/>
          <w:sz w:val="21"/>
          <w:szCs w:val="21"/>
          <w:highlight w:val="none"/>
          <w:lang w:val="en-US" w:eastAsia="zh-CN" w:bidi="ar-SA"/>
        </w:rPr>
        <w:fldChar w:fldCharType="end"/>
      </w:r>
      <w:r>
        <w:rPr>
          <w:rFonts w:hint="eastAsia" w:ascii="宋体" w:hAnsi="宋体"/>
          <w:szCs w:val="21"/>
          <w:highlight w:val="none"/>
        </w:rPr>
        <w:t>本合同总金额的</w:t>
      </w:r>
      <w:r>
        <w:rPr>
          <w:rFonts w:hint="eastAsia" w:ascii="宋体" w:hAnsi="宋体"/>
          <w:szCs w:val="21"/>
          <w:highlight w:val="none"/>
          <w:u w:val="single"/>
        </w:rPr>
        <w:t xml:space="preserve"> </w:t>
      </w:r>
      <w:r>
        <w:rPr>
          <w:rFonts w:hint="eastAsia" w:ascii="宋体" w:hAnsi="宋体"/>
          <w:szCs w:val="21"/>
          <w:highlight w:val="none"/>
          <w:u w:val="single"/>
          <w:lang w:val="en-US" w:eastAsia="zh-CN"/>
        </w:rPr>
        <w:t>10</w:t>
      </w:r>
      <w:r>
        <w:rPr>
          <w:rFonts w:hint="eastAsia" w:ascii="宋体" w:hAnsi="宋体"/>
          <w:szCs w:val="21"/>
          <w:highlight w:val="none"/>
          <w:u w:val="single"/>
        </w:rPr>
        <w:t xml:space="preserve"> </w:t>
      </w:r>
      <w:r>
        <w:rPr>
          <w:rFonts w:hint="eastAsia" w:ascii="宋体" w:hAnsi="宋体"/>
          <w:szCs w:val="21"/>
          <w:highlight w:val="none"/>
        </w:rPr>
        <w:t>%</w:t>
      </w:r>
      <w:r>
        <w:rPr>
          <w:rFonts w:hint="eastAsia" w:ascii="宋体" w:hAnsi="宋体"/>
          <w:szCs w:val="21"/>
          <w:highlight w:val="none"/>
          <w:lang w:eastAsia="zh-CN"/>
        </w:rPr>
        <w:t>，即人民币</w:t>
      </w:r>
      <w:r>
        <w:rPr>
          <w:rFonts w:hint="eastAsia" w:ascii="宋体" w:hAnsi="宋体"/>
          <w:szCs w:val="21"/>
          <w:highlight w:val="none"/>
          <w:u w:val="single"/>
          <w:lang w:eastAsia="zh-CN"/>
        </w:rPr>
        <w:fldChar w:fldCharType="begin">
          <w:ffData>
            <w:name w:val="Text23"/>
            <w:enabled/>
            <w:calcOnExit w:val="0"/>
            <w:textInput/>
          </w:ffData>
        </w:fldChar>
      </w:r>
      <w:r>
        <w:rPr>
          <w:rFonts w:hint="eastAsia" w:ascii="宋体" w:hAnsi="宋体"/>
          <w:szCs w:val="21"/>
          <w:highlight w:val="none"/>
          <w:u w:val="single"/>
          <w:lang w:eastAsia="zh-CN"/>
        </w:rPr>
        <w:instrText xml:space="preserve">FORMTEXT</w:instrText>
      </w:r>
      <w:r>
        <w:rPr>
          <w:rFonts w:hint="eastAsia" w:ascii="宋体" w:hAnsi="宋体"/>
          <w:szCs w:val="21"/>
          <w:highlight w:val="none"/>
          <w:u w:val="single"/>
          <w:lang w:eastAsia="zh-CN"/>
        </w:rPr>
        <w:fldChar w:fldCharType="separate"/>
      </w:r>
      <w:r>
        <w:rPr>
          <w:rFonts w:hint="default" w:ascii="宋体" w:hAnsi="宋体"/>
          <w:szCs w:val="21"/>
          <w:highlight w:val="none"/>
          <w:u w:val="single"/>
          <w:lang w:val="en-US" w:eastAsia="zh-CN"/>
        </w:rPr>
        <w:t>     </w:t>
      </w:r>
      <w:r>
        <w:rPr>
          <w:rFonts w:hint="eastAsia" w:ascii="宋体" w:hAnsi="宋体"/>
          <w:szCs w:val="21"/>
          <w:highlight w:val="none"/>
          <w:u w:val="single"/>
          <w:lang w:eastAsia="zh-CN"/>
        </w:rPr>
        <w:fldChar w:fldCharType="end"/>
      </w:r>
      <w:r>
        <w:rPr>
          <w:rFonts w:hint="eastAsia" w:ascii="宋体" w:hAnsi="宋体"/>
          <w:szCs w:val="21"/>
          <w:highlight w:val="none"/>
          <w:lang w:val="en-US" w:eastAsia="zh-CN"/>
        </w:rPr>
        <w:t xml:space="preserve">万元  </w:t>
      </w: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eastAsia="宋体" w:cs="宋体"/>
          <w:szCs w:val="21"/>
          <w:highlight w:val="none"/>
          <w:lang w:val="en-US" w:eastAsia="zh-CN"/>
        </w:rPr>
        <w:t>人民币</w:t>
      </w:r>
      <w:r>
        <w:rPr>
          <w:rFonts w:hint="eastAsia" w:ascii="宋体" w:hAnsi="宋体"/>
          <w:szCs w:val="21"/>
          <w:highlight w:val="none"/>
          <w:u w:val="single"/>
          <w:lang w:eastAsia="zh-CN"/>
        </w:rPr>
        <w:fldChar w:fldCharType="begin">
          <w:ffData>
            <w:name w:val="Text23"/>
            <w:enabled/>
            <w:calcOnExit w:val="0"/>
            <w:textInput/>
          </w:ffData>
        </w:fldChar>
      </w:r>
      <w:r>
        <w:rPr>
          <w:rFonts w:hint="eastAsia" w:ascii="宋体" w:hAnsi="宋体"/>
          <w:szCs w:val="21"/>
          <w:highlight w:val="none"/>
          <w:u w:val="single"/>
          <w:lang w:eastAsia="zh-CN"/>
        </w:rPr>
        <w:instrText xml:space="preserve">FORMTEXT</w:instrText>
      </w:r>
      <w:r>
        <w:rPr>
          <w:rFonts w:hint="eastAsia" w:ascii="宋体" w:hAnsi="宋体"/>
          <w:szCs w:val="21"/>
          <w:highlight w:val="none"/>
          <w:u w:val="single"/>
          <w:lang w:eastAsia="zh-CN"/>
        </w:rPr>
        <w:fldChar w:fldCharType="separate"/>
      </w:r>
      <w:r>
        <w:rPr>
          <w:rFonts w:hint="default" w:ascii="宋体" w:hAnsi="宋体"/>
          <w:szCs w:val="21"/>
          <w:highlight w:val="none"/>
          <w:u w:val="single"/>
          <w:lang w:val="en-US" w:eastAsia="zh-CN"/>
        </w:rPr>
        <w:t>     </w:t>
      </w:r>
      <w:r>
        <w:rPr>
          <w:rFonts w:hint="eastAsia" w:ascii="宋体" w:hAnsi="宋体"/>
          <w:szCs w:val="21"/>
          <w:highlight w:val="none"/>
          <w:u w:val="single"/>
          <w:lang w:eastAsia="zh-CN"/>
        </w:rPr>
        <w:fldChar w:fldCharType="end"/>
      </w:r>
      <w:r>
        <w:rPr>
          <w:rFonts w:hint="eastAsia" w:ascii="宋体" w:hAnsi="宋体"/>
          <w:szCs w:val="21"/>
          <w:highlight w:val="none"/>
          <w:u w:val="none"/>
          <w:lang w:eastAsia="zh-CN"/>
        </w:rPr>
        <w:t>万元</w:t>
      </w:r>
      <w:r>
        <w:rPr>
          <w:rFonts w:hint="eastAsia" w:ascii="宋体" w:hAnsi="宋体"/>
          <w:szCs w:val="21"/>
          <w:highlight w:val="none"/>
          <w:u w:val="none"/>
          <w:lang w:val="en-US" w:eastAsia="zh-CN"/>
        </w:rPr>
        <w:t xml:space="preserve">   </w:t>
      </w: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eastAsia="宋体" w:cs="宋体"/>
          <w:szCs w:val="21"/>
          <w:highlight w:val="none"/>
          <w:lang w:val="en-US" w:eastAsia="zh-CN"/>
        </w:rPr>
        <w:t>其他：</w:t>
      </w:r>
      <w:r>
        <w:rPr>
          <w:rFonts w:hint="eastAsia" w:ascii="宋体" w:hAnsi="宋体"/>
          <w:szCs w:val="21"/>
          <w:highlight w:val="none"/>
          <w:u w:val="single"/>
          <w:lang w:eastAsia="zh-CN"/>
        </w:rPr>
        <w:fldChar w:fldCharType="begin">
          <w:ffData>
            <w:name w:val="Text23"/>
            <w:enabled/>
            <w:calcOnExit w:val="0"/>
            <w:textInput/>
          </w:ffData>
        </w:fldChar>
      </w:r>
      <w:r>
        <w:rPr>
          <w:rFonts w:hint="eastAsia" w:ascii="宋体" w:hAnsi="宋体"/>
          <w:szCs w:val="21"/>
          <w:highlight w:val="none"/>
          <w:u w:val="single"/>
          <w:lang w:eastAsia="zh-CN"/>
        </w:rPr>
        <w:instrText xml:space="preserve">FORMTEXT</w:instrText>
      </w:r>
      <w:r>
        <w:rPr>
          <w:rFonts w:hint="eastAsia" w:ascii="宋体" w:hAnsi="宋体"/>
          <w:szCs w:val="21"/>
          <w:highlight w:val="none"/>
          <w:u w:val="single"/>
          <w:lang w:eastAsia="zh-CN"/>
        </w:rPr>
        <w:fldChar w:fldCharType="separate"/>
      </w:r>
      <w:r>
        <w:rPr>
          <w:rFonts w:hint="default" w:ascii="宋体" w:hAnsi="宋体"/>
          <w:szCs w:val="21"/>
          <w:highlight w:val="none"/>
          <w:u w:val="single"/>
          <w:lang w:val="en-US" w:eastAsia="zh-CN"/>
        </w:rPr>
        <w:t>     </w:t>
      </w:r>
      <w:r>
        <w:rPr>
          <w:rFonts w:hint="eastAsia" w:ascii="宋体" w:hAnsi="宋体"/>
          <w:szCs w:val="21"/>
          <w:highlight w:val="none"/>
          <w:u w:val="single"/>
          <w:lang w:eastAsia="zh-CN"/>
        </w:rPr>
        <w:fldChar w:fldCharType="end"/>
      </w:r>
      <w:r>
        <w:rPr>
          <w:rFonts w:hint="eastAsia" w:ascii="宋体" w:hAnsi="宋体"/>
          <w:szCs w:val="21"/>
          <w:highlight w:val="none"/>
          <w:u w:val="none"/>
          <w:lang w:eastAsia="zh-CN"/>
        </w:rPr>
        <w:t>】</w:t>
      </w:r>
      <w:r>
        <w:rPr>
          <w:rFonts w:hint="eastAsia" w:ascii="宋体" w:hAnsi="宋体"/>
          <w:szCs w:val="21"/>
          <w:highlight w:val="none"/>
        </w:rPr>
        <w:t>。</w:t>
      </w:r>
    </w:p>
    <w:p>
      <w:pPr>
        <w:spacing w:beforeLines="0" w:line="400" w:lineRule="exact"/>
        <w:ind w:firstLine="630" w:firstLineChars="300"/>
        <w:rPr>
          <w:rFonts w:hint="eastAsia" w:ascii="宋体" w:hAnsi="宋体"/>
          <w:szCs w:val="21"/>
          <w:highlight w:val="none"/>
          <w:lang w:eastAsia="zh-CN"/>
        </w:rPr>
      </w:pPr>
      <w:r>
        <w:rPr>
          <w:rFonts w:hint="eastAsia" w:ascii="宋体" w:hAnsi="宋体"/>
          <w:szCs w:val="21"/>
          <w:highlight w:val="none"/>
          <w:lang w:val="en-US" w:eastAsia="zh-CN"/>
        </w:rPr>
        <w:t>11</w:t>
      </w:r>
      <w:r>
        <w:rPr>
          <w:rFonts w:hint="eastAsia" w:ascii="宋体" w:hAnsi="宋体"/>
          <w:szCs w:val="21"/>
          <w:highlight w:val="none"/>
        </w:rPr>
        <w:t>.</w:t>
      </w:r>
      <w:r>
        <w:rPr>
          <w:rFonts w:hint="eastAsia" w:ascii="宋体" w:hAnsi="宋体"/>
          <w:szCs w:val="21"/>
          <w:highlight w:val="none"/>
          <w:lang w:val="en-US" w:eastAsia="zh-CN"/>
        </w:rPr>
        <w:t>2.2</w:t>
      </w:r>
      <w:r>
        <w:rPr>
          <w:rFonts w:hint="eastAsia" w:ascii="宋体" w:hAnsi="宋体"/>
          <w:szCs w:val="21"/>
          <w:highlight w:val="none"/>
          <w:lang w:eastAsia="zh-CN"/>
        </w:rPr>
        <w:t>乙方应当将履约保证金存入</w:t>
      </w:r>
      <w:r>
        <w:rPr>
          <w:rFonts w:hint="eastAsia" w:ascii="宋体" w:hAnsi="宋体"/>
          <w:szCs w:val="21"/>
          <w:highlight w:val="none"/>
        </w:rPr>
        <w:t>甲方</w:t>
      </w:r>
      <w:r>
        <w:rPr>
          <w:rFonts w:hint="eastAsia" w:ascii="宋体" w:hAnsi="宋体"/>
          <w:szCs w:val="21"/>
          <w:highlight w:val="none"/>
          <w:lang w:eastAsia="zh-CN"/>
        </w:rPr>
        <w:t>如下</w:t>
      </w:r>
      <w:r>
        <w:rPr>
          <w:rFonts w:hint="eastAsia" w:ascii="宋体" w:hAnsi="宋体"/>
          <w:szCs w:val="21"/>
          <w:highlight w:val="none"/>
        </w:rPr>
        <w:t>指定账户</w:t>
      </w:r>
      <w:r>
        <w:rPr>
          <w:rFonts w:hint="eastAsia" w:ascii="宋体" w:hAnsi="宋体"/>
          <w:szCs w:val="21"/>
          <w:highlight w:val="none"/>
          <w:lang w:eastAsia="zh-CN"/>
        </w:rPr>
        <w:t>：</w:t>
      </w:r>
    </w:p>
    <w:p>
      <w:pPr>
        <w:spacing w:beforeLines="0" w:line="400" w:lineRule="exact"/>
        <w:ind w:firstLine="630" w:firstLineChars="300"/>
        <w:rPr>
          <w:rFonts w:hint="eastAsia" w:ascii="宋体" w:hAnsi="宋体"/>
          <w:szCs w:val="21"/>
          <w:highlight w:val="none"/>
          <w:u w:val="single"/>
        </w:rPr>
      </w:pPr>
      <w:r>
        <w:rPr>
          <w:rFonts w:hint="eastAsia" w:ascii="宋体" w:hAnsi="宋体"/>
          <w:szCs w:val="21"/>
          <w:highlight w:val="none"/>
        </w:rPr>
        <w:t>户名：</w:t>
      </w:r>
      <w:r>
        <w:rPr>
          <w:rFonts w:hint="eastAsia" w:ascii="宋体" w:hAnsi="宋体"/>
          <w:szCs w:val="21"/>
          <w:highlight w:val="none"/>
          <w:u w:val="single"/>
        </w:rPr>
        <w:t>江苏常熟农村商业银行股份有限公司（履约保证金）</w:t>
      </w:r>
    </w:p>
    <w:p>
      <w:pPr>
        <w:spacing w:beforeLines="0" w:line="400" w:lineRule="exact"/>
        <w:ind w:firstLine="630" w:firstLineChars="300"/>
        <w:rPr>
          <w:rFonts w:hint="default" w:ascii="宋体" w:hAnsi="宋体"/>
          <w:szCs w:val="21"/>
          <w:highlight w:val="none"/>
          <w:u w:val="single"/>
          <w:lang w:val="en-US" w:eastAsia="zh-CN"/>
        </w:rPr>
      </w:pPr>
      <w:r>
        <w:rPr>
          <w:rFonts w:hint="eastAsia" w:ascii="宋体" w:hAnsi="宋体"/>
          <w:szCs w:val="21"/>
          <w:highlight w:val="none"/>
        </w:rPr>
        <w:t>账号：</w:t>
      </w:r>
      <w:r>
        <w:rPr>
          <w:rFonts w:hint="eastAsia" w:ascii="宋体" w:hAnsi="宋体"/>
          <w:szCs w:val="21"/>
          <w:highlight w:val="none"/>
          <w:u w:val="single"/>
        </w:rPr>
        <w:t>101290001022913940</w:t>
      </w:r>
      <w:r>
        <w:rPr>
          <w:rFonts w:hint="eastAsia" w:ascii="宋体" w:hAnsi="宋体"/>
          <w:szCs w:val="21"/>
          <w:highlight w:val="none"/>
          <w:u w:val="single"/>
          <w:lang w:val="en-US" w:eastAsia="zh-CN"/>
        </w:rPr>
        <w:t xml:space="preserve">                            </w:t>
      </w:r>
    </w:p>
    <w:p>
      <w:pPr>
        <w:spacing w:beforeLines="0" w:line="400" w:lineRule="exact"/>
        <w:ind w:firstLine="630" w:firstLineChars="300"/>
        <w:rPr>
          <w:rFonts w:hint="default"/>
          <w:highlight w:val="none"/>
          <w:u w:val="single"/>
        </w:rPr>
      </w:pPr>
      <w:r>
        <w:rPr>
          <w:rFonts w:hint="eastAsia" w:ascii="宋体" w:hAnsi="宋体"/>
          <w:szCs w:val="21"/>
          <w:highlight w:val="none"/>
        </w:rPr>
        <w:t>开户行：</w:t>
      </w:r>
      <w:r>
        <w:rPr>
          <w:rFonts w:hint="eastAsia" w:ascii="宋体" w:hAnsi="宋体"/>
          <w:szCs w:val="21"/>
          <w:highlight w:val="none"/>
          <w:u w:val="single"/>
        </w:rPr>
        <w:t>常熟农商银行营业部</w:t>
      </w:r>
      <w:r>
        <w:rPr>
          <w:rFonts w:hint="eastAsia" w:ascii="宋体" w:hAnsi="宋体"/>
          <w:szCs w:val="21"/>
          <w:highlight w:val="none"/>
          <w:u w:val="single"/>
          <w:lang w:val="en-US" w:eastAsia="zh-CN"/>
        </w:rPr>
        <w:t xml:space="preserve">                          </w:t>
      </w:r>
    </w:p>
    <w:p>
      <w:pPr>
        <w:spacing w:line="400" w:lineRule="exact"/>
        <w:ind w:firstLine="630" w:firstLineChars="300"/>
        <w:rPr>
          <w:rFonts w:hint="eastAsia" w:ascii="宋体" w:hAnsi="宋体"/>
          <w:szCs w:val="21"/>
          <w:highlight w:val="none"/>
          <w:lang w:val="en-US" w:eastAsia="zh-CN"/>
        </w:rPr>
      </w:pPr>
      <w:r>
        <w:rPr>
          <w:rFonts w:hint="eastAsia" w:ascii="宋体" w:hAnsi="宋体"/>
          <w:szCs w:val="21"/>
          <w:highlight w:val="none"/>
          <w:lang w:val="en-US" w:eastAsia="zh-CN"/>
        </w:rPr>
        <w:t>11</w:t>
      </w:r>
      <w:r>
        <w:rPr>
          <w:rFonts w:hint="eastAsia" w:ascii="宋体" w:hAnsi="宋体"/>
          <w:szCs w:val="21"/>
          <w:highlight w:val="none"/>
        </w:rPr>
        <w:t>.</w:t>
      </w:r>
      <w:r>
        <w:rPr>
          <w:rFonts w:hint="eastAsia" w:ascii="宋体" w:hAnsi="宋体"/>
          <w:szCs w:val="21"/>
          <w:highlight w:val="none"/>
          <w:lang w:val="en-US" w:eastAsia="zh-CN"/>
        </w:rPr>
        <w:t>2.3履约保证金的支付</w:t>
      </w:r>
    </w:p>
    <w:p>
      <w:pPr>
        <w:spacing w:line="400" w:lineRule="exact"/>
        <w:ind w:firstLine="630" w:firstLineChars="300"/>
        <w:rPr>
          <w:rFonts w:ascii="宋体" w:hAnsi="宋体"/>
          <w:szCs w:val="21"/>
          <w:highlight w:val="none"/>
        </w:rPr>
      </w:pPr>
      <w:r>
        <w:rPr>
          <w:rFonts w:hint="eastAsia" w:ascii="宋体" w:hAnsi="宋体"/>
          <w:szCs w:val="21"/>
          <w:highlight w:val="none"/>
        </w:rPr>
        <w:t>乙方</w:t>
      </w:r>
      <w:r>
        <w:rPr>
          <w:rFonts w:hint="eastAsia" w:ascii="宋体" w:hAnsi="宋体"/>
          <w:szCs w:val="21"/>
          <w:highlight w:val="none"/>
          <w:lang w:eastAsia="zh-CN"/>
        </w:rPr>
        <w:t>违反本合同项下任一约定</w:t>
      </w:r>
      <w:r>
        <w:rPr>
          <w:rFonts w:hint="eastAsia" w:ascii="宋体" w:hAnsi="宋体"/>
          <w:szCs w:val="21"/>
          <w:highlight w:val="none"/>
        </w:rPr>
        <w:t>或造成甲方损失的，甲方有权从</w:t>
      </w:r>
      <w:r>
        <w:rPr>
          <w:rFonts w:hint="eastAsia" w:ascii="宋体" w:hAnsi="宋体"/>
          <w:szCs w:val="21"/>
          <w:highlight w:val="none"/>
          <w:lang w:eastAsia="zh-CN"/>
        </w:rPr>
        <w:t>履约</w:t>
      </w:r>
      <w:r>
        <w:rPr>
          <w:rFonts w:hint="eastAsia" w:ascii="宋体" w:hAnsi="宋体"/>
          <w:szCs w:val="21"/>
          <w:highlight w:val="none"/>
        </w:rPr>
        <w:t>保证金中扣划相应款项作为违约金或赔偿款。</w:t>
      </w:r>
    </w:p>
    <w:p>
      <w:pPr>
        <w:spacing w:line="400" w:lineRule="exact"/>
        <w:ind w:firstLine="630" w:firstLineChars="300"/>
        <w:rPr>
          <w:rFonts w:hint="eastAsia" w:ascii="宋体" w:hAnsi="宋体" w:eastAsia="宋体" w:cs="宋体"/>
          <w:szCs w:val="21"/>
          <w:highlight w:val="none"/>
          <w:lang w:val="en-US" w:eastAsia="zh-CN"/>
        </w:rPr>
      </w:pPr>
      <w:r>
        <w:rPr>
          <w:rFonts w:hint="eastAsia" w:ascii="宋体" w:hAnsi="宋体"/>
          <w:szCs w:val="21"/>
          <w:highlight w:val="none"/>
          <w:lang w:val="en-US" w:eastAsia="zh-CN"/>
        </w:rPr>
        <w:t>11.2.4</w:t>
      </w:r>
      <w:r>
        <w:rPr>
          <w:rFonts w:hint="eastAsia" w:ascii="宋体" w:hAnsi="宋体" w:eastAsia="宋体" w:cs="宋体"/>
          <w:szCs w:val="21"/>
          <w:highlight w:val="none"/>
          <w:lang w:val="en-US" w:eastAsia="zh-CN"/>
        </w:rPr>
        <w:t>甲方应当按以下约定将剩余保证金原路径退回乙方。</w:t>
      </w:r>
    </w:p>
    <w:p>
      <w:pPr>
        <w:spacing w:line="400" w:lineRule="exact"/>
        <w:ind w:firstLine="630" w:firstLineChars="300"/>
        <w:rPr>
          <w:rFonts w:hint="default" w:ascii="宋体" w:hAnsi="宋体" w:eastAsia="宋体" w:cs="宋体"/>
          <w:sz w:val="21"/>
          <w:szCs w:val="21"/>
          <w:highlight w:val="none"/>
          <w:lang w:val="en-US" w:eastAsia="zh-CN"/>
        </w:rPr>
      </w:pP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eastAsia="宋体" w:cs="宋体"/>
          <w:sz w:val="21"/>
          <w:szCs w:val="21"/>
          <w:highlight w:val="none"/>
          <w:lang w:val="en-US" w:eastAsia="zh-CN"/>
        </w:rPr>
        <w:t>本合同项下乙方义务全部履行完毕之日起</w:t>
      </w:r>
      <w:r>
        <w:rPr>
          <w:rFonts w:hint="eastAsia" w:ascii="宋体" w:hAnsi="宋体"/>
          <w:szCs w:val="21"/>
          <w:highlight w:val="none"/>
          <w:u w:val="single"/>
          <w:lang w:val="en-US" w:eastAsia="zh-CN"/>
        </w:rPr>
        <w:t xml:space="preserve"> 30 </w:t>
      </w:r>
      <w:r>
        <w:rPr>
          <w:rFonts w:hint="eastAsia" w:ascii="宋体" w:hAnsi="宋体" w:eastAsia="宋体" w:cs="宋体"/>
          <w:sz w:val="21"/>
          <w:szCs w:val="21"/>
          <w:highlight w:val="none"/>
          <w:lang w:val="en-US" w:eastAsia="zh-CN"/>
        </w:rPr>
        <w:t>个工作日内退回。</w:t>
      </w:r>
    </w:p>
    <w:p>
      <w:pPr>
        <w:spacing w:line="400" w:lineRule="exact"/>
        <w:ind w:firstLine="630" w:firstLineChars="300"/>
        <w:rPr>
          <w:rFonts w:hint="eastAsia" w:ascii="宋体" w:hAnsi="宋体"/>
          <w:szCs w:val="21"/>
          <w:highlight w:val="none"/>
        </w:rPr>
      </w:pP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eastAsia" w:ascii="宋体" w:hAnsi="宋体"/>
          <w:szCs w:val="21"/>
          <w:highlight w:val="none"/>
          <w:lang w:val="en-US" w:eastAsia="zh-CN"/>
        </w:rPr>
        <w:t>本合同项下最后一笔合同价款支付完毕之日起</w:t>
      </w:r>
      <w:r>
        <w:rPr>
          <w:rFonts w:hint="eastAsia" w:ascii="宋体" w:hAnsi="宋体"/>
          <w:szCs w:val="21"/>
          <w:highlight w:val="none"/>
          <w:u w:val="single"/>
          <w:lang w:val="en-US" w:eastAsia="zh-CN"/>
        </w:rPr>
        <w:t xml:space="preserve"> 30 </w:t>
      </w:r>
      <w:r>
        <w:rPr>
          <w:rFonts w:hint="eastAsia" w:ascii="宋体" w:hAnsi="宋体"/>
          <w:szCs w:val="21"/>
          <w:highlight w:val="none"/>
        </w:rPr>
        <w:t>个工作日</w:t>
      </w:r>
      <w:r>
        <w:rPr>
          <w:rFonts w:hint="eastAsia" w:ascii="宋体" w:hAnsi="宋体"/>
          <w:szCs w:val="21"/>
          <w:highlight w:val="none"/>
          <w:lang w:eastAsia="zh-CN"/>
        </w:rPr>
        <w:t>退回</w:t>
      </w:r>
      <w:r>
        <w:rPr>
          <w:rFonts w:hint="eastAsia" w:ascii="宋体" w:hAnsi="宋体"/>
          <w:szCs w:val="21"/>
          <w:highlight w:val="none"/>
        </w:rPr>
        <w:t>。</w:t>
      </w:r>
    </w:p>
    <w:p>
      <w:pPr>
        <w:spacing w:line="400" w:lineRule="exact"/>
        <w:ind w:firstLine="630" w:firstLineChars="300"/>
        <w:rPr>
          <w:rFonts w:hint="eastAsia" w:ascii="宋体" w:hAnsi="宋体"/>
          <w:szCs w:val="21"/>
          <w:highlight w:val="none"/>
          <w:lang w:eastAsia="zh-CN"/>
        </w:rPr>
      </w:pPr>
      <w:r>
        <w:rPr>
          <w:rFonts w:hint="eastAsia" w:ascii="宋体" w:hAnsi="宋体" w:cs="宋体"/>
          <w:szCs w:val="21"/>
          <w:highlight w:val="none"/>
          <w:lang w:eastAsia="zh-CN"/>
        </w:rPr>
        <w:fldChar w:fldCharType="begin">
          <w:ffData>
            <w:name w:val="Text12"/>
            <w:enabled/>
            <w:calcOnExit w:val="0"/>
            <w:textInput/>
          </w:ffData>
        </w:fldChar>
      </w:r>
      <w:r>
        <w:rPr>
          <w:rFonts w:hint="eastAsia" w:ascii="宋体" w:hAnsi="宋体" w:cs="宋体"/>
          <w:szCs w:val="21"/>
          <w:highlight w:val="none"/>
          <w:lang w:eastAsia="zh-CN"/>
        </w:rPr>
        <w:instrText xml:space="preserve">FORMTEXT</w:instrText>
      </w:r>
      <w:r>
        <w:rPr>
          <w:rFonts w:hint="eastAsia" w:ascii="宋体" w:hAnsi="宋体" w:cs="宋体"/>
          <w:szCs w:val="21"/>
          <w:highlight w:val="none"/>
          <w:lang w:eastAsia="zh-CN"/>
        </w:rPr>
        <w:fldChar w:fldCharType="separate"/>
      </w:r>
      <w:r>
        <w:rPr>
          <w:rFonts w:hint="eastAsia" w:ascii="宋体" w:hAnsi="宋体" w:cs="宋体"/>
          <w:szCs w:val="21"/>
          <w:highlight w:val="none"/>
          <w:lang w:val="en-US" w:eastAsia="zh-CN"/>
        </w:rPr>
        <w:t>□</w:t>
      </w:r>
      <w:r>
        <w:rPr>
          <w:rFonts w:hint="eastAsia" w:ascii="宋体" w:hAnsi="宋体" w:cs="宋体"/>
          <w:szCs w:val="21"/>
          <w:highlight w:val="none"/>
          <w:lang w:eastAsia="zh-CN"/>
        </w:rPr>
        <w:fldChar w:fldCharType="end"/>
      </w:r>
      <w:r>
        <w:rPr>
          <w:rFonts w:hint="default" w:ascii="宋体" w:hAnsi="宋体"/>
          <w:szCs w:val="21"/>
          <w:highlight w:val="none"/>
          <w:lang w:val="en-US" w:eastAsia="zh-CN"/>
        </w:rPr>
        <w:t>本合同项下项目实施完成并验收通过之日起</w:t>
      </w:r>
      <w:r>
        <w:rPr>
          <w:rFonts w:hint="eastAsia" w:ascii="宋体" w:hAnsi="宋体"/>
          <w:szCs w:val="21"/>
          <w:highlight w:val="none"/>
          <w:u w:val="single"/>
          <w:lang w:val="en-US" w:eastAsia="zh-CN"/>
        </w:rPr>
        <w:t xml:space="preserve"> 30 </w:t>
      </w:r>
      <w:r>
        <w:rPr>
          <w:rFonts w:hint="eastAsia" w:ascii="宋体" w:hAnsi="宋体"/>
          <w:szCs w:val="21"/>
          <w:highlight w:val="none"/>
        </w:rPr>
        <w:t>个工作日</w:t>
      </w:r>
      <w:r>
        <w:rPr>
          <w:rFonts w:hint="eastAsia" w:ascii="宋体" w:hAnsi="宋体"/>
          <w:szCs w:val="21"/>
          <w:highlight w:val="none"/>
          <w:lang w:eastAsia="zh-CN"/>
        </w:rPr>
        <w:t>退回。</w:t>
      </w:r>
    </w:p>
    <w:p>
      <w:pPr>
        <w:spacing w:line="400" w:lineRule="exact"/>
        <w:ind w:firstLine="630" w:firstLineChars="300"/>
        <w:rPr>
          <w:rFonts w:hint="eastAsia" w:ascii="宋体" w:hAnsi="宋体" w:eastAsia="宋体" w:cs="宋体"/>
          <w:szCs w:val="21"/>
          <w:highlight w:val="none"/>
          <w:lang w:val="en-US" w:eastAsia="zh-CN"/>
        </w:rPr>
      </w:pPr>
      <w:r>
        <w:rPr>
          <w:rFonts w:hint="eastAsia" w:ascii="宋体" w:hAnsi="宋体" w:eastAsia="宋体"/>
          <w:szCs w:val="21"/>
          <w:highlight w:val="none"/>
          <w:lang w:eastAsia="zh-CN"/>
        </w:rPr>
        <w:t>如因特殊情况，确实</w:t>
      </w:r>
      <w:r>
        <w:rPr>
          <w:rFonts w:hint="eastAsia" w:ascii="宋体" w:hAnsi="宋体" w:eastAsia="宋体" w:cs="宋体"/>
          <w:szCs w:val="21"/>
          <w:highlight w:val="none"/>
          <w:lang w:val="en-US" w:eastAsia="zh-CN"/>
        </w:rPr>
        <w:t>无法原路径退回的，甲方可以将剩余履约保证金退回至乙方另行指定的账户。</w:t>
      </w:r>
    </w:p>
    <w:p>
      <w:pPr>
        <w:spacing w:line="400" w:lineRule="exact"/>
        <w:ind w:firstLine="420" w:firstLineChars="0"/>
        <w:rPr>
          <w:rFonts w:hint="eastAsia" w:ascii="宋体" w:hAnsi="宋体"/>
          <w:szCs w:val="21"/>
          <w:highlight w:val="none"/>
        </w:rPr>
      </w:pPr>
      <w:r>
        <w:rPr>
          <w:rFonts w:hint="eastAsia" w:ascii="宋体" w:hAnsi="宋体" w:cs="宋体"/>
          <w:szCs w:val="21"/>
          <w:highlight w:val="none"/>
          <w:lang w:val="en-US" w:eastAsia="zh-CN"/>
        </w:rPr>
        <w:t>11</w:t>
      </w:r>
      <w:r>
        <w:rPr>
          <w:rFonts w:hint="eastAsia" w:ascii="宋体" w:hAnsi="宋体" w:eastAsia="宋体" w:cs="宋体"/>
          <w:szCs w:val="21"/>
          <w:highlight w:val="none"/>
          <w:lang w:val="en-US" w:eastAsia="zh-CN"/>
        </w:rPr>
        <w:t>.</w:t>
      </w:r>
      <w:r>
        <w:rPr>
          <w:rFonts w:hint="eastAsia" w:ascii="宋体" w:hAnsi="宋体" w:cs="宋体"/>
          <w:szCs w:val="21"/>
          <w:highlight w:val="none"/>
          <w:lang w:val="en-US" w:eastAsia="zh-CN"/>
        </w:rPr>
        <w:t>3</w:t>
      </w:r>
      <w:r>
        <w:rPr>
          <w:rFonts w:hint="eastAsia" w:ascii="宋体" w:hAnsi="宋体"/>
          <w:szCs w:val="21"/>
          <w:highlight w:val="none"/>
          <w:lang w:eastAsia="zh-CN"/>
        </w:rPr>
        <w:t>银行保函</w:t>
      </w:r>
      <w:r>
        <w:rPr>
          <w:rFonts w:hint="eastAsia" w:ascii="宋体" w:hAnsi="宋体"/>
          <w:szCs w:val="21"/>
          <w:highlight w:val="none"/>
        </w:rPr>
        <w:t>：</w:t>
      </w:r>
    </w:p>
    <w:p>
      <w:pPr>
        <w:spacing w:line="400" w:lineRule="exact"/>
        <w:ind w:firstLine="630" w:firstLineChars="300"/>
        <w:rPr>
          <w:rFonts w:hint="eastAsia" w:ascii="宋体" w:hAnsi="宋体"/>
          <w:szCs w:val="21"/>
          <w:highlight w:val="none"/>
          <w:u w:val="none"/>
          <w:lang w:eastAsia="zh-CN"/>
        </w:rPr>
      </w:pPr>
      <w:r>
        <w:rPr>
          <w:rFonts w:hint="eastAsia" w:ascii="宋体" w:hAnsi="宋体"/>
          <w:szCs w:val="21"/>
          <w:highlight w:val="none"/>
          <w:u w:val="none"/>
          <w:lang w:val="en-US" w:eastAsia="zh-CN"/>
        </w:rPr>
        <w:t>11</w:t>
      </w:r>
      <w:r>
        <w:rPr>
          <w:rFonts w:hint="eastAsia" w:ascii="宋体" w:hAnsi="宋体"/>
          <w:szCs w:val="21"/>
          <w:highlight w:val="none"/>
          <w:u w:val="none"/>
        </w:rPr>
        <w:t>.</w:t>
      </w:r>
      <w:r>
        <w:rPr>
          <w:rFonts w:hint="eastAsia" w:ascii="宋体" w:hAnsi="宋体"/>
          <w:szCs w:val="21"/>
          <w:highlight w:val="none"/>
          <w:u w:val="none"/>
          <w:lang w:val="en-US" w:eastAsia="zh-CN"/>
        </w:rPr>
        <w:t>3.</w:t>
      </w:r>
      <w:r>
        <w:rPr>
          <w:rFonts w:hint="eastAsia" w:ascii="宋体" w:hAnsi="宋体"/>
          <w:szCs w:val="21"/>
          <w:highlight w:val="none"/>
          <w:u w:val="none"/>
        </w:rPr>
        <w:t>1</w:t>
      </w:r>
      <w:r>
        <w:rPr>
          <w:rFonts w:hint="eastAsia" w:ascii="宋体" w:hAnsi="宋体"/>
          <w:szCs w:val="21"/>
          <w:highlight w:val="none"/>
          <w:u w:val="none"/>
          <w:lang w:eastAsia="zh-CN"/>
        </w:rPr>
        <w:t>本合同项下</w:t>
      </w:r>
      <w:r>
        <w:rPr>
          <w:rFonts w:hint="eastAsia" w:ascii="宋体" w:hAnsi="宋体"/>
          <w:szCs w:val="21"/>
          <w:highlight w:val="none"/>
          <w:u w:val="none"/>
        </w:rPr>
        <w:t>乙方应</w:t>
      </w:r>
      <w:r>
        <w:rPr>
          <w:rFonts w:hint="eastAsia" w:ascii="宋体" w:hAnsi="宋体"/>
          <w:szCs w:val="21"/>
          <w:highlight w:val="none"/>
          <w:u w:val="none"/>
          <w:lang w:eastAsia="zh-CN"/>
        </w:rPr>
        <w:t>当在项目开始实施前</w:t>
      </w:r>
      <w:r>
        <w:rPr>
          <w:rFonts w:hint="eastAsia" w:ascii="宋体" w:hAnsi="宋体"/>
          <w:szCs w:val="21"/>
          <w:highlight w:val="none"/>
          <w:u w:val="none"/>
        </w:rPr>
        <w:t>向甲方提供受益人为甲方的</w:t>
      </w:r>
      <w:r>
        <w:rPr>
          <w:rFonts w:hint="eastAsia" w:ascii="宋体" w:hAnsi="宋体"/>
          <w:szCs w:val="21"/>
          <w:highlight w:val="none"/>
          <w:u w:val="none"/>
          <w:lang w:eastAsia="zh-CN"/>
        </w:rPr>
        <w:t>银行履约保函（独立保函）。</w:t>
      </w:r>
    </w:p>
    <w:p>
      <w:pPr>
        <w:spacing w:line="400" w:lineRule="exact"/>
        <w:ind w:firstLine="630" w:firstLineChars="300"/>
        <w:rPr>
          <w:rFonts w:hint="eastAsia" w:ascii="宋体" w:hAnsi="宋体"/>
          <w:szCs w:val="21"/>
          <w:highlight w:val="none"/>
          <w:u w:val="none"/>
          <w:lang w:val="en-US" w:eastAsia="zh-CN"/>
        </w:rPr>
      </w:pPr>
      <w:r>
        <w:rPr>
          <w:rFonts w:hint="eastAsia" w:ascii="宋体" w:hAnsi="宋体"/>
          <w:szCs w:val="21"/>
          <w:highlight w:val="none"/>
          <w:u w:val="none"/>
          <w:lang w:val="en-US" w:eastAsia="zh-CN"/>
        </w:rPr>
        <w:t>11.3.2 履约</w:t>
      </w:r>
      <w:r>
        <w:rPr>
          <w:rFonts w:hint="eastAsia" w:ascii="宋体" w:hAnsi="宋体"/>
          <w:szCs w:val="21"/>
          <w:highlight w:val="none"/>
          <w:u w:val="none"/>
          <w:lang w:eastAsia="zh-CN"/>
        </w:rPr>
        <w:t>保函</w:t>
      </w:r>
      <w:r>
        <w:rPr>
          <w:rFonts w:hint="eastAsia" w:ascii="宋体" w:hAnsi="宋体"/>
          <w:szCs w:val="21"/>
          <w:highlight w:val="none"/>
          <w:u w:val="none"/>
        </w:rPr>
        <w:t>金额为</w:t>
      </w:r>
      <w:bookmarkStart w:id="58" w:name="Text24"/>
      <w:r>
        <w:rPr>
          <w:rFonts w:hint="eastAsia" w:ascii="宋体" w:hAnsi="宋体" w:eastAsia="宋体" w:cs="Times New Roman"/>
          <w:kern w:val="2"/>
          <w:sz w:val="21"/>
          <w:szCs w:val="21"/>
          <w:highlight w:val="none"/>
          <w:u w:val="none"/>
          <w:lang w:val="en-US" w:eastAsia="zh-CN" w:bidi="ar-SA"/>
        </w:rPr>
        <w:fldChar w:fldCharType="begin">
          <w:ffData>
            <w:name w:val="Text24"/>
            <w:enabled/>
            <w:calcOnExit w:val="0"/>
            <w:textInput>
              <w:default w:val="本合同总金额的 10 "/>
            </w:textInput>
          </w:ffData>
        </w:fldChar>
      </w:r>
      <w:r>
        <w:rPr>
          <w:rFonts w:hint="eastAsia" w:ascii="宋体" w:hAnsi="宋体" w:eastAsia="宋体" w:cs="Times New Roman"/>
          <w:kern w:val="2"/>
          <w:sz w:val="21"/>
          <w:szCs w:val="21"/>
          <w:highlight w:val="none"/>
          <w:u w:val="none"/>
          <w:lang w:val="en-US" w:eastAsia="zh-CN" w:bidi="ar-SA"/>
        </w:rPr>
        <w:instrText xml:space="preserve">FORMTEXT</w:instrText>
      </w:r>
      <w:r>
        <w:rPr>
          <w:rFonts w:hint="eastAsia" w:ascii="宋体" w:hAnsi="宋体" w:eastAsia="宋体" w:cs="Times New Roman"/>
          <w:kern w:val="2"/>
          <w:sz w:val="21"/>
          <w:szCs w:val="21"/>
          <w:highlight w:val="none"/>
          <w:u w:val="none"/>
          <w:lang w:val="en-US" w:eastAsia="zh-CN" w:bidi="ar-SA"/>
        </w:rPr>
        <w:fldChar w:fldCharType="separate"/>
      </w:r>
      <w:r>
        <w:rPr>
          <w:rFonts w:hint="eastAsia" w:ascii="宋体" w:hAnsi="宋体" w:eastAsia="宋体" w:cs="Times New Roman"/>
          <w:kern w:val="2"/>
          <w:sz w:val="21"/>
          <w:szCs w:val="21"/>
          <w:highlight w:val="none"/>
          <w:u w:val="none"/>
          <w:lang w:val="en-US" w:eastAsia="zh-CN" w:bidi="ar-SA"/>
        </w:rPr>
        <w:t xml:space="preserve">本合同总金额的 10 </w:t>
      </w:r>
      <w:r>
        <w:rPr>
          <w:rFonts w:hint="eastAsia" w:ascii="宋体" w:hAnsi="宋体" w:eastAsia="宋体" w:cs="Times New Roman"/>
          <w:kern w:val="2"/>
          <w:sz w:val="21"/>
          <w:szCs w:val="21"/>
          <w:highlight w:val="none"/>
          <w:u w:val="none"/>
          <w:lang w:val="en-US" w:eastAsia="zh-CN" w:bidi="ar-SA"/>
        </w:rPr>
        <w:fldChar w:fldCharType="end"/>
      </w:r>
      <w:bookmarkEnd w:id="58"/>
      <w:r>
        <w:rPr>
          <w:rFonts w:hint="eastAsia" w:ascii="宋体" w:hAnsi="宋体"/>
          <w:szCs w:val="21"/>
          <w:highlight w:val="none"/>
          <w:u w:val="none"/>
        </w:rPr>
        <w:t>%</w:t>
      </w:r>
      <w:r>
        <w:rPr>
          <w:rFonts w:hint="eastAsia" w:ascii="宋体" w:hAnsi="宋体"/>
          <w:szCs w:val="21"/>
          <w:highlight w:val="none"/>
          <w:u w:val="none"/>
          <w:lang w:eastAsia="zh-CN"/>
        </w:rPr>
        <w:t>，即人民币</w:t>
      </w:r>
      <w:r>
        <w:rPr>
          <w:rFonts w:hint="eastAsia" w:ascii="宋体" w:hAnsi="宋体"/>
          <w:szCs w:val="21"/>
          <w:highlight w:val="none"/>
          <w:u w:val="single"/>
          <w:lang w:eastAsia="zh-CN"/>
        </w:rPr>
        <w:fldChar w:fldCharType="begin">
          <w:ffData>
            <w:name w:val="Text23"/>
            <w:enabled/>
            <w:calcOnExit w:val="0"/>
            <w:textInput/>
          </w:ffData>
        </w:fldChar>
      </w:r>
      <w:r>
        <w:rPr>
          <w:rFonts w:hint="eastAsia" w:ascii="宋体" w:hAnsi="宋体"/>
          <w:szCs w:val="21"/>
          <w:highlight w:val="none"/>
          <w:u w:val="single"/>
          <w:lang w:eastAsia="zh-CN"/>
        </w:rPr>
        <w:instrText xml:space="preserve">FORMTEXT</w:instrText>
      </w:r>
      <w:r>
        <w:rPr>
          <w:rFonts w:hint="eastAsia" w:ascii="宋体" w:hAnsi="宋体"/>
          <w:szCs w:val="21"/>
          <w:highlight w:val="none"/>
          <w:u w:val="single"/>
          <w:lang w:eastAsia="zh-CN"/>
        </w:rPr>
        <w:fldChar w:fldCharType="separate"/>
      </w:r>
      <w:r>
        <w:rPr>
          <w:rFonts w:hint="default" w:ascii="宋体" w:hAnsi="宋体"/>
          <w:szCs w:val="21"/>
          <w:highlight w:val="none"/>
          <w:u w:val="single"/>
          <w:lang w:val="en-US" w:eastAsia="zh-CN"/>
        </w:rPr>
        <w:t>     </w:t>
      </w:r>
      <w:r>
        <w:rPr>
          <w:rFonts w:hint="eastAsia" w:ascii="宋体" w:hAnsi="宋体"/>
          <w:szCs w:val="21"/>
          <w:highlight w:val="none"/>
          <w:u w:val="single"/>
          <w:lang w:eastAsia="zh-CN"/>
        </w:rPr>
        <w:fldChar w:fldCharType="end"/>
      </w:r>
      <w:r>
        <w:rPr>
          <w:rFonts w:hint="eastAsia" w:ascii="宋体" w:hAnsi="宋体"/>
          <w:szCs w:val="21"/>
          <w:highlight w:val="none"/>
          <w:u w:val="none"/>
          <w:lang w:val="en-US" w:eastAsia="zh-CN"/>
        </w:rPr>
        <w:t xml:space="preserve">万元。    </w:t>
      </w:r>
    </w:p>
    <w:p>
      <w:pPr>
        <w:spacing w:line="400" w:lineRule="exact"/>
        <w:ind w:firstLine="630" w:firstLineChars="300"/>
        <w:rPr>
          <w:rFonts w:hint="eastAsia" w:ascii="宋体" w:hAnsi="宋体" w:eastAsia="宋体" w:cs="宋体"/>
          <w:szCs w:val="21"/>
          <w:highlight w:val="none"/>
          <w:lang w:val="en-US" w:eastAsia="zh-CN"/>
        </w:rPr>
      </w:pPr>
      <w:r>
        <w:rPr>
          <w:rFonts w:hint="eastAsia" w:ascii="宋体" w:hAnsi="宋体"/>
          <w:szCs w:val="21"/>
          <w:highlight w:val="none"/>
          <w:u w:val="none"/>
          <w:lang w:val="en-US" w:eastAsia="zh-CN"/>
        </w:rPr>
        <w:t>11.3.3履约保函</w:t>
      </w:r>
      <w:r>
        <w:rPr>
          <w:rFonts w:hint="eastAsia" w:ascii="宋体" w:hAnsi="宋体"/>
          <w:sz w:val="21"/>
          <w:szCs w:val="21"/>
          <w:highlight w:val="none"/>
          <w:u w:val="none"/>
        </w:rPr>
        <w:t>期限</w:t>
      </w:r>
      <w:r>
        <w:rPr>
          <w:rFonts w:hint="eastAsia" w:ascii="宋体" w:hAnsi="宋体"/>
          <w:sz w:val="21"/>
          <w:szCs w:val="21"/>
          <w:highlight w:val="none"/>
          <w:u w:val="none"/>
          <w:lang w:eastAsia="zh-CN"/>
        </w:rPr>
        <w:t>为</w:t>
      </w:r>
      <w:r>
        <w:rPr>
          <w:rFonts w:hint="eastAsia" w:ascii="宋体" w:hAnsi="宋体"/>
          <w:sz w:val="21"/>
          <w:szCs w:val="21"/>
          <w:highlight w:val="none"/>
          <w:u w:val="none"/>
        </w:rPr>
        <w:t>自收到保函之日起，至本合同项下</w:t>
      </w:r>
      <w:r>
        <w:rPr>
          <w:rFonts w:hint="eastAsia" w:ascii="宋体" w:hAnsi="宋体"/>
          <w:sz w:val="21"/>
          <w:szCs w:val="21"/>
          <w:highlight w:val="none"/>
          <w:u w:val="none"/>
          <w:lang w:eastAsia="zh-CN"/>
        </w:rPr>
        <w:t>乙方义务全部履行完毕</w:t>
      </w:r>
      <w:r>
        <w:rPr>
          <w:rFonts w:hint="eastAsia" w:ascii="宋体" w:hAnsi="宋体"/>
          <w:sz w:val="21"/>
          <w:szCs w:val="21"/>
          <w:highlight w:val="none"/>
          <w:u w:val="none"/>
        </w:rPr>
        <w:t>之日止</w:t>
      </w:r>
      <w:r>
        <w:rPr>
          <w:rFonts w:hint="eastAsia" w:ascii="宋体" w:hAnsi="宋体"/>
          <w:sz w:val="21"/>
          <w:szCs w:val="21"/>
          <w:highlight w:val="none"/>
          <w:u w:val="none"/>
          <w:lang w:eastAsia="zh-CN"/>
        </w:rPr>
        <w:t>。</w:t>
      </w:r>
    </w:p>
    <w:p>
      <w:pPr>
        <w:pStyle w:val="2"/>
        <w:spacing w:before="0" w:after="0" w:line="400" w:lineRule="exact"/>
        <w:ind w:firstLine="422" w:firstLineChars="200"/>
        <w:rPr>
          <w:rFonts w:ascii="宋体" w:hAnsi="宋体" w:eastAsia="宋体"/>
          <w:sz w:val="21"/>
          <w:szCs w:val="21"/>
          <w:highlight w:val="none"/>
        </w:rPr>
      </w:pPr>
      <w:bookmarkStart w:id="59" w:name="_Toc32544"/>
      <w:r>
        <w:rPr>
          <w:rFonts w:hint="eastAsia" w:ascii="宋体" w:hAnsi="宋体" w:eastAsia="宋体"/>
          <w:sz w:val="21"/>
          <w:szCs w:val="21"/>
          <w:highlight w:val="none"/>
        </w:rPr>
        <w:t>第十</w:t>
      </w:r>
      <w:r>
        <w:rPr>
          <w:rFonts w:hint="eastAsia" w:ascii="宋体" w:hAnsi="宋体" w:eastAsia="宋体"/>
          <w:sz w:val="21"/>
          <w:szCs w:val="21"/>
          <w:highlight w:val="none"/>
          <w:lang w:val="en-US" w:eastAsia="zh-CN"/>
        </w:rPr>
        <w:t>二</w:t>
      </w:r>
      <w:r>
        <w:rPr>
          <w:rFonts w:hint="eastAsia" w:ascii="宋体" w:hAnsi="宋体" w:eastAsia="宋体"/>
          <w:sz w:val="21"/>
          <w:szCs w:val="21"/>
          <w:highlight w:val="none"/>
        </w:rPr>
        <w:t>条 违约及赔偿</w:t>
      </w:r>
      <w:bookmarkEnd w:id="56"/>
      <w:bookmarkEnd w:id="59"/>
    </w:p>
    <w:p>
      <w:pPr>
        <w:spacing w:line="400" w:lineRule="exact"/>
        <w:ind w:firstLine="420" w:firstLineChars="200"/>
        <w:rPr>
          <w:rFonts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2</w:t>
      </w:r>
      <w:r>
        <w:rPr>
          <w:rFonts w:hint="eastAsia" w:ascii="宋体" w:hAnsi="宋体"/>
          <w:szCs w:val="21"/>
          <w:highlight w:val="none"/>
        </w:rPr>
        <w:t>.1付款违约：如果甲方未在本合同及附件约定的期限内向乙方支付相应的价款，每延迟一日，应向乙方支付相当于合同总金额千分之</w:t>
      </w:r>
      <w:r>
        <w:rPr>
          <w:rFonts w:hint="eastAsia" w:ascii="宋体" w:hAnsi="宋体" w:eastAsia="宋体" w:cs="Times New Roman"/>
          <w:kern w:val="2"/>
          <w:sz w:val="21"/>
          <w:szCs w:val="21"/>
          <w:highlight w:val="none"/>
          <w:u w:val="single"/>
          <w:lang w:val="en-US" w:eastAsia="zh-CN" w:bidi="ar-SA"/>
        </w:rPr>
        <w:fldChar w:fldCharType="begin">
          <w:ffData>
            <w:name w:val="Text23"/>
            <w:enabled/>
            <w:calcOnExit w:val="0"/>
            <w:textInput>
              <w:default w:val=" 二 "/>
            </w:textInput>
          </w:ffData>
        </w:fldChar>
      </w:r>
      <w:r>
        <w:rPr>
          <w:rFonts w:hint="eastAsia" w:ascii="宋体" w:hAnsi="宋体" w:eastAsia="宋体" w:cs="Times New Roman"/>
          <w:kern w:val="2"/>
          <w:sz w:val="21"/>
          <w:szCs w:val="21"/>
          <w:highlight w:val="none"/>
          <w:u w:val="single"/>
          <w:lang w:val="en-US" w:eastAsia="zh-CN" w:bidi="ar-SA"/>
        </w:rPr>
        <w:instrText xml:space="preserve">FORMTEXT</w:instrText>
      </w:r>
      <w:r>
        <w:rPr>
          <w:rFonts w:hint="eastAsia" w:ascii="宋体" w:hAnsi="宋体" w:eastAsia="宋体" w:cs="Times New Roman"/>
          <w:kern w:val="2"/>
          <w:sz w:val="21"/>
          <w:szCs w:val="21"/>
          <w:highlight w:val="none"/>
          <w:u w:val="single"/>
          <w:lang w:val="en-US" w:eastAsia="zh-CN" w:bidi="ar-SA"/>
        </w:rPr>
        <w:fldChar w:fldCharType="separate"/>
      </w:r>
      <w:r>
        <w:rPr>
          <w:rFonts w:hint="eastAsia" w:ascii="宋体" w:hAnsi="宋体" w:eastAsia="宋体" w:cs="Times New Roman"/>
          <w:kern w:val="2"/>
          <w:sz w:val="21"/>
          <w:szCs w:val="21"/>
          <w:highlight w:val="none"/>
          <w:u w:val="single"/>
          <w:lang w:val="en-US" w:eastAsia="zh-CN" w:bidi="ar-SA"/>
        </w:rPr>
        <w:t xml:space="preserve"> 二 </w:t>
      </w:r>
      <w:r>
        <w:rPr>
          <w:rFonts w:hint="eastAsia" w:ascii="宋体" w:hAnsi="宋体" w:eastAsia="宋体" w:cs="Times New Roman"/>
          <w:kern w:val="2"/>
          <w:sz w:val="21"/>
          <w:szCs w:val="21"/>
          <w:highlight w:val="none"/>
          <w:u w:val="single"/>
          <w:lang w:val="en-US" w:eastAsia="zh-CN" w:bidi="ar-SA"/>
        </w:rPr>
        <w:fldChar w:fldCharType="end"/>
      </w:r>
      <w:r>
        <w:rPr>
          <w:rFonts w:hint="eastAsia" w:ascii="宋体" w:hAnsi="宋体"/>
          <w:szCs w:val="21"/>
          <w:highlight w:val="none"/>
        </w:rPr>
        <w:t>的违约金，非甲方原因导致的除外。</w:t>
      </w:r>
    </w:p>
    <w:p>
      <w:pPr>
        <w:spacing w:line="400" w:lineRule="exact"/>
        <w:ind w:firstLine="420" w:firstLineChars="200"/>
        <w:rPr>
          <w:rFonts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2</w:t>
      </w:r>
      <w:r>
        <w:rPr>
          <w:rFonts w:hint="eastAsia" w:ascii="宋体" w:hAnsi="宋体"/>
          <w:szCs w:val="21"/>
          <w:highlight w:val="none"/>
        </w:rPr>
        <w:t>.2交付违约：</w:t>
      </w:r>
      <w:r>
        <w:rPr>
          <w:rFonts w:hint="eastAsia" w:ascii="宋体" w:hAnsi="宋体"/>
          <w:kern w:val="0"/>
          <w:szCs w:val="21"/>
          <w:highlight w:val="none"/>
        </w:rPr>
        <w:t>若乙方未在</w:t>
      </w:r>
      <w:r>
        <w:rPr>
          <w:rFonts w:hint="eastAsia" w:ascii="宋体" w:hAnsi="宋体"/>
          <w:szCs w:val="21"/>
          <w:highlight w:val="none"/>
        </w:rPr>
        <w:t>本合同及附件约定的期限内完成项目咨询工作并通过验收，每延迟一日，应向甲方支付相当于合同总金额千分之</w:t>
      </w:r>
      <w:r>
        <w:rPr>
          <w:rFonts w:hint="eastAsia" w:ascii="宋体" w:hAnsi="宋体" w:eastAsia="宋体" w:cs="Times New Roman"/>
          <w:kern w:val="2"/>
          <w:sz w:val="21"/>
          <w:szCs w:val="21"/>
          <w:highlight w:val="none"/>
          <w:u w:val="single"/>
          <w:lang w:val="en-US" w:eastAsia="zh-CN" w:bidi="ar-SA"/>
        </w:rPr>
        <w:fldChar w:fldCharType="begin">
          <w:ffData>
            <w:name w:val="Text23"/>
            <w:enabled/>
            <w:calcOnExit w:val="0"/>
            <w:textInput>
              <w:default w:val=" 二 "/>
            </w:textInput>
          </w:ffData>
        </w:fldChar>
      </w:r>
      <w:r>
        <w:rPr>
          <w:rFonts w:hint="eastAsia" w:ascii="宋体" w:hAnsi="宋体" w:eastAsia="宋体" w:cs="Times New Roman"/>
          <w:kern w:val="2"/>
          <w:sz w:val="21"/>
          <w:szCs w:val="21"/>
          <w:highlight w:val="none"/>
          <w:u w:val="single"/>
          <w:lang w:val="en-US" w:eastAsia="zh-CN" w:bidi="ar-SA"/>
        </w:rPr>
        <w:instrText xml:space="preserve">FORMTEXT</w:instrText>
      </w:r>
      <w:r>
        <w:rPr>
          <w:rFonts w:hint="eastAsia" w:ascii="宋体" w:hAnsi="宋体" w:eastAsia="宋体" w:cs="Times New Roman"/>
          <w:kern w:val="2"/>
          <w:sz w:val="21"/>
          <w:szCs w:val="21"/>
          <w:highlight w:val="none"/>
          <w:u w:val="single"/>
          <w:lang w:val="en-US" w:eastAsia="zh-CN" w:bidi="ar-SA"/>
        </w:rPr>
        <w:fldChar w:fldCharType="separate"/>
      </w:r>
      <w:r>
        <w:rPr>
          <w:rFonts w:hint="eastAsia" w:ascii="宋体" w:hAnsi="宋体" w:eastAsia="宋体" w:cs="Times New Roman"/>
          <w:kern w:val="2"/>
          <w:sz w:val="21"/>
          <w:szCs w:val="21"/>
          <w:highlight w:val="none"/>
          <w:u w:val="single"/>
          <w:lang w:val="en-US" w:eastAsia="zh-CN" w:bidi="ar-SA"/>
        </w:rPr>
        <w:t xml:space="preserve"> 二 </w:t>
      </w:r>
      <w:r>
        <w:rPr>
          <w:rFonts w:hint="eastAsia" w:ascii="宋体" w:hAnsi="宋体" w:eastAsia="宋体" w:cs="Times New Roman"/>
          <w:kern w:val="2"/>
          <w:sz w:val="21"/>
          <w:szCs w:val="21"/>
          <w:highlight w:val="none"/>
          <w:u w:val="single"/>
          <w:lang w:val="en-US" w:eastAsia="zh-CN" w:bidi="ar-SA"/>
        </w:rPr>
        <w:fldChar w:fldCharType="end"/>
      </w:r>
      <w:r>
        <w:rPr>
          <w:rFonts w:hint="eastAsia" w:ascii="宋体" w:hAnsi="宋体"/>
          <w:szCs w:val="21"/>
          <w:highlight w:val="none"/>
        </w:rPr>
        <w:t>的违约金；由于乙方原因造成延误超过</w:t>
      </w:r>
      <w:r>
        <w:rPr>
          <w:rFonts w:hint="eastAsia" w:ascii="宋体" w:hAnsi="宋体"/>
          <w:szCs w:val="21"/>
          <w:highlight w:val="none"/>
          <w:u w:val="single"/>
          <w:lang w:eastAsia="zh-CN"/>
        </w:rPr>
        <w:fldChar w:fldCharType="begin">
          <w:ffData>
            <w:name w:val="Text23"/>
            <w:enabled/>
            <w:calcOnExit w:val="0"/>
            <w:textInput/>
          </w:ffData>
        </w:fldChar>
      </w:r>
      <w:r>
        <w:rPr>
          <w:rFonts w:hint="eastAsia" w:ascii="宋体" w:hAnsi="宋体"/>
          <w:szCs w:val="21"/>
          <w:highlight w:val="none"/>
          <w:u w:val="single"/>
          <w:lang w:eastAsia="zh-CN"/>
        </w:rPr>
        <w:instrText xml:space="preserve">FORMTEXT</w:instrText>
      </w:r>
      <w:r>
        <w:rPr>
          <w:rFonts w:hint="eastAsia" w:ascii="宋体" w:hAnsi="宋体"/>
          <w:szCs w:val="21"/>
          <w:highlight w:val="none"/>
          <w:u w:val="single"/>
          <w:lang w:eastAsia="zh-CN"/>
        </w:rPr>
        <w:fldChar w:fldCharType="separate"/>
      </w:r>
      <w:r>
        <w:rPr>
          <w:rFonts w:hint="default" w:ascii="宋体" w:hAnsi="宋体"/>
          <w:szCs w:val="21"/>
          <w:highlight w:val="none"/>
          <w:u w:val="single"/>
          <w:lang w:val="en-US" w:eastAsia="zh-CN"/>
        </w:rPr>
        <w:t>     </w:t>
      </w:r>
      <w:r>
        <w:rPr>
          <w:rFonts w:hint="eastAsia" w:ascii="宋体" w:hAnsi="宋体"/>
          <w:szCs w:val="21"/>
          <w:highlight w:val="none"/>
          <w:u w:val="single"/>
          <w:lang w:eastAsia="zh-CN"/>
        </w:rPr>
        <w:fldChar w:fldCharType="end"/>
      </w:r>
      <w:r>
        <w:rPr>
          <w:rFonts w:hint="eastAsia" w:ascii="宋体" w:hAnsi="宋体"/>
          <w:szCs w:val="21"/>
          <w:highlight w:val="none"/>
        </w:rPr>
        <w:t>天的或乙方无故中途要求终止实施，甲方有权解除合同，乙方除支付相应的延迟违约金外，还应向甲方返回已支付的咨询费用并向甲方支付合同总额</w:t>
      </w:r>
      <w:r>
        <w:rPr>
          <w:rFonts w:hint="eastAsia" w:ascii="宋体" w:hAnsi="宋体" w:eastAsia="宋体" w:cs="Times New Roman"/>
          <w:kern w:val="2"/>
          <w:sz w:val="21"/>
          <w:szCs w:val="21"/>
          <w:highlight w:val="none"/>
          <w:u w:val="single"/>
          <w:lang w:val="en-US" w:eastAsia="zh-CN" w:bidi="ar-SA"/>
        </w:rPr>
        <w:fldChar w:fldCharType="begin">
          <w:ffData>
            <w:name w:val="Text23"/>
            <w:enabled/>
            <w:calcOnExit w:val="0"/>
            <w:textInput>
              <w:default w:val=" 10 "/>
            </w:textInput>
          </w:ffData>
        </w:fldChar>
      </w:r>
      <w:r>
        <w:rPr>
          <w:rFonts w:hint="eastAsia" w:ascii="宋体" w:hAnsi="宋体" w:eastAsia="宋体" w:cs="Times New Roman"/>
          <w:kern w:val="2"/>
          <w:sz w:val="21"/>
          <w:szCs w:val="21"/>
          <w:highlight w:val="none"/>
          <w:u w:val="single"/>
          <w:lang w:val="en-US" w:eastAsia="zh-CN" w:bidi="ar-SA"/>
        </w:rPr>
        <w:instrText xml:space="preserve">FORMTEXT</w:instrText>
      </w:r>
      <w:r>
        <w:rPr>
          <w:rFonts w:hint="eastAsia" w:ascii="宋体" w:hAnsi="宋体" w:eastAsia="宋体" w:cs="Times New Roman"/>
          <w:kern w:val="2"/>
          <w:sz w:val="21"/>
          <w:szCs w:val="21"/>
          <w:highlight w:val="none"/>
          <w:u w:val="single"/>
          <w:lang w:val="en-US" w:eastAsia="zh-CN" w:bidi="ar-SA"/>
        </w:rPr>
        <w:fldChar w:fldCharType="separate"/>
      </w:r>
      <w:r>
        <w:rPr>
          <w:rFonts w:hint="eastAsia" w:ascii="宋体" w:hAnsi="宋体" w:eastAsia="宋体" w:cs="Times New Roman"/>
          <w:kern w:val="2"/>
          <w:sz w:val="21"/>
          <w:szCs w:val="21"/>
          <w:highlight w:val="none"/>
          <w:u w:val="single"/>
          <w:lang w:val="en-US" w:eastAsia="zh-CN" w:bidi="ar-SA"/>
        </w:rPr>
        <w:t xml:space="preserve"> 10 </w:t>
      </w:r>
      <w:r>
        <w:rPr>
          <w:rFonts w:hint="eastAsia" w:ascii="宋体" w:hAnsi="宋体" w:eastAsia="宋体" w:cs="Times New Roman"/>
          <w:kern w:val="2"/>
          <w:sz w:val="21"/>
          <w:szCs w:val="21"/>
          <w:highlight w:val="none"/>
          <w:u w:val="single"/>
          <w:lang w:val="en-US" w:eastAsia="zh-CN" w:bidi="ar-SA"/>
        </w:rPr>
        <w:fldChar w:fldCharType="end"/>
      </w:r>
      <w:r>
        <w:rPr>
          <w:rFonts w:hint="eastAsia" w:ascii="宋体" w:hAnsi="宋体"/>
          <w:szCs w:val="21"/>
          <w:highlight w:val="none"/>
        </w:rPr>
        <w:t>%的违约金。</w:t>
      </w:r>
    </w:p>
    <w:p>
      <w:pPr>
        <w:spacing w:line="400" w:lineRule="exact"/>
        <w:ind w:firstLine="420" w:firstLineChars="200"/>
        <w:rPr>
          <w:rFonts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2</w:t>
      </w:r>
      <w:r>
        <w:rPr>
          <w:rFonts w:hint="eastAsia" w:ascii="宋体" w:hAnsi="宋体"/>
          <w:szCs w:val="21"/>
          <w:highlight w:val="none"/>
        </w:rPr>
        <w:t>.3其它条款违约：本合同任何一方违反合同所约定的义务，除本合同另有约定外，违约方应按合同总金额</w:t>
      </w:r>
      <w:r>
        <w:rPr>
          <w:rFonts w:hint="eastAsia" w:ascii="宋体" w:hAnsi="宋体" w:eastAsia="宋体" w:cs="Times New Roman"/>
          <w:kern w:val="2"/>
          <w:sz w:val="21"/>
          <w:szCs w:val="21"/>
          <w:highlight w:val="none"/>
          <w:u w:val="single"/>
          <w:lang w:val="en-US" w:eastAsia="zh-CN" w:bidi="ar-SA"/>
        </w:rPr>
        <w:fldChar w:fldCharType="begin">
          <w:ffData>
            <w:name w:val="Text23"/>
            <w:enabled/>
            <w:calcOnExit w:val="0"/>
            <w:textInput>
              <w:default w:val=" 10 "/>
            </w:textInput>
          </w:ffData>
        </w:fldChar>
      </w:r>
      <w:r>
        <w:rPr>
          <w:rFonts w:hint="eastAsia" w:ascii="宋体" w:hAnsi="宋体" w:eastAsia="宋体" w:cs="Times New Roman"/>
          <w:kern w:val="2"/>
          <w:sz w:val="21"/>
          <w:szCs w:val="21"/>
          <w:highlight w:val="none"/>
          <w:u w:val="single"/>
          <w:lang w:val="en-US" w:eastAsia="zh-CN" w:bidi="ar-SA"/>
        </w:rPr>
        <w:instrText xml:space="preserve">FORMTEXT</w:instrText>
      </w:r>
      <w:r>
        <w:rPr>
          <w:rFonts w:hint="eastAsia" w:ascii="宋体" w:hAnsi="宋体" w:eastAsia="宋体" w:cs="Times New Roman"/>
          <w:kern w:val="2"/>
          <w:sz w:val="21"/>
          <w:szCs w:val="21"/>
          <w:highlight w:val="none"/>
          <w:u w:val="single"/>
          <w:lang w:val="en-US" w:eastAsia="zh-CN" w:bidi="ar-SA"/>
        </w:rPr>
        <w:fldChar w:fldCharType="separate"/>
      </w:r>
      <w:r>
        <w:rPr>
          <w:rFonts w:hint="eastAsia" w:ascii="宋体" w:hAnsi="宋体" w:eastAsia="宋体" w:cs="Times New Roman"/>
          <w:kern w:val="2"/>
          <w:sz w:val="21"/>
          <w:szCs w:val="21"/>
          <w:highlight w:val="none"/>
          <w:u w:val="single"/>
          <w:lang w:val="en-US" w:eastAsia="zh-CN" w:bidi="ar-SA"/>
        </w:rPr>
        <w:t xml:space="preserve"> 10 </w:t>
      </w:r>
      <w:r>
        <w:rPr>
          <w:rFonts w:hint="eastAsia" w:ascii="宋体" w:hAnsi="宋体" w:eastAsia="宋体" w:cs="Times New Roman"/>
          <w:kern w:val="2"/>
          <w:sz w:val="21"/>
          <w:szCs w:val="21"/>
          <w:highlight w:val="none"/>
          <w:u w:val="single"/>
          <w:lang w:val="en-US" w:eastAsia="zh-CN" w:bidi="ar-SA"/>
        </w:rPr>
        <w:fldChar w:fldCharType="end"/>
      </w:r>
      <w:r>
        <w:rPr>
          <w:rFonts w:hint="eastAsia" w:ascii="宋体" w:hAnsi="宋体"/>
          <w:szCs w:val="21"/>
          <w:highlight w:val="none"/>
        </w:rPr>
        <w:t>%的金额向对方支付违约金。</w:t>
      </w:r>
    </w:p>
    <w:p>
      <w:pPr>
        <w:spacing w:line="400" w:lineRule="exact"/>
        <w:ind w:firstLine="420" w:firstLineChars="200"/>
        <w:rPr>
          <w:rFonts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2</w:t>
      </w:r>
      <w:r>
        <w:rPr>
          <w:rFonts w:hint="eastAsia" w:ascii="宋体" w:hAnsi="宋体"/>
          <w:szCs w:val="21"/>
          <w:highlight w:val="none"/>
        </w:rPr>
        <w:t>.4最高额度：所有违约金的支付累计不超过本合同总金额的</w:t>
      </w:r>
      <w:r>
        <w:rPr>
          <w:rFonts w:hint="eastAsia" w:ascii="宋体" w:hAnsi="宋体" w:eastAsia="宋体" w:cs="Times New Roman"/>
          <w:kern w:val="2"/>
          <w:sz w:val="21"/>
          <w:szCs w:val="21"/>
          <w:highlight w:val="none"/>
          <w:u w:val="single"/>
          <w:lang w:val="en-US" w:eastAsia="zh-CN" w:bidi="ar-SA"/>
        </w:rPr>
        <w:fldChar w:fldCharType="begin">
          <w:ffData>
            <w:name w:val="Text23"/>
            <w:enabled/>
            <w:calcOnExit w:val="0"/>
            <w:textInput>
              <w:default w:val=" 30 "/>
            </w:textInput>
          </w:ffData>
        </w:fldChar>
      </w:r>
      <w:r>
        <w:rPr>
          <w:rFonts w:hint="eastAsia" w:ascii="宋体" w:hAnsi="宋体" w:eastAsia="宋体" w:cs="Times New Roman"/>
          <w:kern w:val="2"/>
          <w:sz w:val="21"/>
          <w:szCs w:val="21"/>
          <w:highlight w:val="none"/>
          <w:u w:val="single"/>
          <w:lang w:val="en-US" w:eastAsia="zh-CN" w:bidi="ar-SA"/>
        </w:rPr>
        <w:instrText xml:space="preserve">FORMTEXT</w:instrText>
      </w:r>
      <w:r>
        <w:rPr>
          <w:rFonts w:hint="eastAsia" w:ascii="宋体" w:hAnsi="宋体" w:eastAsia="宋体" w:cs="Times New Roman"/>
          <w:kern w:val="2"/>
          <w:sz w:val="21"/>
          <w:szCs w:val="21"/>
          <w:highlight w:val="none"/>
          <w:u w:val="single"/>
          <w:lang w:val="en-US" w:eastAsia="zh-CN" w:bidi="ar-SA"/>
        </w:rPr>
        <w:fldChar w:fldCharType="separate"/>
      </w:r>
      <w:r>
        <w:rPr>
          <w:rFonts w:hint="eastAsia" w:ascii="宋体" w:hAnsi="宋体" w:eastAsia="宋体" w:cs="Times New Roman"/>
          <w:kern w:val="2"/>
          <w:sz w:val="21"/>
          <w:szCs w:val="21"/>
          <w:highlight w:val="none"/>
          <w:u w:val="single"/>
          <w:lang w:val="en-US" w:eastAsia="zh-CN" w:bidi="ar-SA"/>
        </w:rPr>
        <w:t xml:space="preserve"> 30 </w:t>
      </w:r>
      <w:r>
        <w:rPr>
          <w:rFonts w:hint="eastAsia" w:ascii="宋体" w:hAnsi="宋体" w:eastAsia="宋体" w:cs="Times New Roman"/>
          <w:kern w:val="2"/>
          <w:sz w:val="21"/>
          <w:szCs w:val="21"/>
          <w:highlight w:val="none"/>
          <w:u w:val="single"/>
          <w:lang w:val="en-US" w:eastAsia="zh-CN" w:bidi="ar-SA"/>
        </w:rPr>
        <w:fldChar w:fldCharType="end"/>
      </w:r>
      <w:r>
        <w:rPr>
          <w:rFonts w:hint="eastAsia" w:ascii="宋体" w:hAnsi="宋体"/>
          <w:szCs w:val="21"/>
          <w:highlight w:val="none"/>
        </w:rPr>
        <w:t>％。</w:t>
      </w:r>
    </w:p>
    <w:p>
      <w:pPr>
        <w:pStyle w:val="2"/>
        <w:spacing w:before="0" w:after="0" w:line="400" w:lineRule="exact"/>
        <w:ind w:firstLine="422" w:firstLineChars="200"/>
        <w:rPr>
          <w:rFonts w:ascii="宋体" w:hAnsi="宋体" w:eastAsia="宋体"/>
          <w:sz w:val="21"/>
          <w:szCs w:val="21"/>
          <w:highlight w:val="none"/>
        </w:rPr>
      </w:pPr>
      <w:bookmarkStart w:id="60" w:name="_Toc28407"/>
      <w:bookmarkStart w:id="61" w:name="_Toc365467759"/>
      <w:bookmarkStart w:id="62" w:name="_Toc11960"/>
      <w:r>
        <w:rPr>
          <w:rFonts w:hint="eastAsia" w:ascii="宋体" w:hAnsi="宋体" w:eastAsia="宋体"/>
          <w:sz w:val="21"/>
          <w:szCs w:val="21"/>
          <w:highlight w:val="none"/>
        </w:rPr>
        <w:t>第十</w:t>
      </w:r>
      <w:r>
        <w:rPr>
          <w:rFonts w:hint="eastAsia" w:ascii="宋体" w:hAnsi="宋体" w:eastAsia="宋体"/>
          <w:sz w:val="21"/>
          <w:szCs w:val="21"/>
          <w:highlight w:val="none"/>
          <w:lang w:val="en-US" w:eastAsia="zh-CN"/>
        </w:rPr>
        <w:t>三</w:t>
      </w:r>
      <w:r>
        <w:rPr>
          <w:rFonts w:hint="eastAsia" w:ascii="宋体" w:hAnsi="宋体" w:eastAsia="宋体"/>
          <w:sz w:val="21"/>
          <w:szCs w:val="21"/>
          <w:highlight w:val="none"/>
        </w:rPr>
        <w:t>条 质量保证</w:t>
      </w:r>
      <w:bookmarkEnd w:id="60"/>
      <w:bookmarkEnd w:id="61"/>
      <w:bookmarkEnd w:id="62"/>
    </w:p>
    <w:p>
      <w:pPr>
        <w:spacing w:line="400" w:lineRule="exact"/>
        <w:ind w:firstLine="420" w:firstLineChars="200"/>
        <w:rPr>
          <w:rFonts w:hint="eastAsia"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3</w:t>
      </w:r>
      <w:r>
        <w:rPr>
          <w:rFonts w:hint="eastAsia" w:ascii="宋体" w:hAnsi="宋体"/>
          <w:szCs w:val="21"/>
          <w:highlight w:val="none"/>
        </w:rPr>
        <w:t>.1自项目验收合格后</w:t>
      </w:r>
      <w:r>
        <w:rPr>
          <w:rFonts w:hint="eastAsia" w:ascii="宋体" w:hAnsi="宋体"/>
          <w:szCs w:val="21"/>
          <w:highlight w:val="none"/>
          <w:u w:val="single"/>
        </w:rPr>
        <w:t xml:space="preserve">  </w:t>
      </w:r>
      <w:r>
        <w:rPr>
          <w:rFonts w:hint="eastAsia" w:ascii="宋体" w:hAnsi="宋体"/>
          <w:szCs w:val="21"/>
          <w:highlight w:val="none"/>
        </w:rPr>
        <w:t>年为免费质保期。</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3</w:t>
      </w:r>
      <w:r>
        <w:rPr>
          <w:rFonts w:hint="eastAsia" w:ascii="宋体" w:hAnsi="宋体"/>
          <w:szCs w:val="21"/>
          <w:highlight w:val="none"/>
        </w:rPr>
        <w:t>.2在服务质量保证期内，乙方应提供免费支持服务。由于咨询服务的质量瑕疵等导致项目不能正常运行的，乙方应及时采取补救措施排除故障及隐患，由此产生的费用由乙方支付。因项目不能正常运作给甲方带来的损失由乙方承担。支持服务的内容和方式由乙方提出计划并经甲方确认。</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3</w:t>
      </w:r>
      <w:r>
        <w:rPr>
          <w:rFonts w:hint="eastAsia" w:ascii="宋体" w:hAnsi="宋体"/>
          <w:szCs w:val="21"/>
          <w:highlight w:val="none"/>
        </w:rPr>
        <w:t>.3乙方保证在本合同项下提供给甲方的工作成果符合甲方提前告知的质量体系要求，向甲方提供的交付物符合甲方提前告知的规范要求。质保期内</w:t>
      </w:r>
      <w:r>
        <w:rPr>
          <w:rFonts w:hint="eastAsia" w:ascii="宋体" w:hAnsi="宋体"/>
          <w:kern w:val="0"/>
          <w:szCs w:val="21"/>
          <w:highlight w:val="none"/>
          <w:lang w:val="zh-CN"/>
        </w:rPr>
        <w:t>甲方有权要求乙方免费对服务成果的瑕疵和</w:t>
      </w:r>
      <w:r>
        <w:rPr>
          <w:rFonts w:hint="eastAsia" w:ascii="宋体" w:hAnsi="宋体"/>
          <w:szCs w:val="21"/>
          <w:highlight w:val="none"/>
        </w:rPr>
        <w:t>质量缺陷采取补救措施，直至该成果符合本合同的质量要求。</w:t>
      </w:r>
    </w:p>
    <w:p>
      <w:pPr>
        <w:spacing w:line="400" w:lineRule="exact"/>
        <w:ind w:firstLine="420" w:firstLineChars="200"/>
        <w:rPr>
          <w:rFonts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3</w:t>
      </w:r>
      <w:r>
        <w:rPr>
          <w:rFonts w:hint="eastAsia" w:ascii="宋体" w:hAnsi="宋体"/>
          <w:szCs w:val="21"/>
          <w:highlight w:val="none"/>
        </w:rPr>
        <w:t>.4甲方按乙方出具的咨询服务报告和意见做出决策所造成的损失，由乙方承担。</w:t>
      </w:r>
    </w:p>
    <w:p>
      <w:pPr>
        <w:pStyle w:val="2"/>
        <w:spacing w:before="0" w:after="0" w:line="400" w:lineRule="exact"/>
        <w:ind w:firstLine="422" w:firstLineChars="200"/>
        <w:rPr>
          <w:rFonts w:ascii="宋体" w:hAnsi="宋体" w:eastAsia="宋体"/>
          <w:sz w:val="21"/>
          <w:szCs w:val="21"/>
          <w:highlight w:val="none"/>
        </w:rPr>
      </w:pPr>
      <w:bookmarkStart w:id="63" w:name="_Toc6123"/>
      <w:r>
        <w:rPr>
          <w:rFonts w:hint="eastAsia" w:ascii="宋体" w:hAnsi="宋体" w:eastAsia="宋体"/>
          <w:sz w:val="21"/>
          <w:szCs w:val="21"/>
          <w:highlight w:val="none"/>
        </w:rPr>
        <w:t>第十</w:t>
      </w:r>
      <w:r>
        <w:rPr>
          <w:rFonts w:hint="eastAsia" w:ascii="宋体" w:hAnsi="宋体" w:eastAsia="宋体"/>
          <w:sz w:val="21"/>
          <w:szCs w:val="21"/>
          <w:highlight w:val="none"/>
          <w:lang w:val="en-US" w:eastAsia="zh-CN"/>
        </w:rPr>
        <w:t>四</w:t>
      </w:r>
      <w:r>
        <w:rPr>
          <w:rFonts w:hint="eastAsia" w:ascii="宋体" w:hAnsi="宋体" w:eastAsia="宋体"/>
          <w:sz w:val="21"/>
          <w:szCs w:val="21"/>
          <w:highlight w:val="none"/>
        </w:rPr>
        <w:t>条 合同期限、合同的解除</w:t>
      </w:r>
      <w:bookmarkEnd w:id="63"/>
    </w:p>
    <w:p>
      <w:pPr>
        <w:spacing w:line="400" w:lineRule="exact"/>
        <w:ind w:firstLine="420" w:firstLineChars="200"/>
        <w:rPr>
          <w:rFonts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4</w:t>
      </w:r>
      <w:r>
        <w:rPr>
          <w:rFonts w:hint="eastAsia" w:ascii="宋体" w:hAnsi="宋体"/>
          <w:szCs w:val="21"/>
          <w:highlight w:val="none"/>
        </w:rPr>
        <w:t>.1除非有提前终止的事由出现，本合同有效期截至双方全部履行完成本合同项下的义务时终止。</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4</w:t>
      </w:r>
      <w:r>
        <w:rPr>
          <w:rFonts w:hint="eastAsia" w:ascii="宋体" w:hAnsi="宋体"/>
          <w:szCs w:val="21"/>
          <w:highlight w:val="none"/>
        </w:rPr>
        <w:t>.2甲、乙双方协商一致，可以解除合同。</w:t>
      </w:r>
    </w:p>
    <w:p>
      <w:pPr>
        <w:spacing w:line="400" w:lineRule="exact"/>
        <w:ind w:firstLine="420" w:firstLineChars="200"/>
        <w:rPr>
          <w:rFonts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4</w:t>
      </w:r>
      <w:r>
        <w:rPr>
          <w:rFonts w:hint="eastAsia" w:ascii="宋体" w:hAnsi="宋体"/>
          <w:szCs w:val="21"/>
          <w:highlight w:val="none"/>
        </w:rPr>
        <w:t>.3本合同一方严重违反其在本合同项下的任何义务，并且未能在对方发出书面通知指明该违约事项后</w:t>
      </w:r>
      <w:r>
        <w:rPr>
          <w:rFonts w:hint="eastAsia" w:ascii="宋体" w:hAnsi="宋体" w:eastAsia="宋体" w:cs="Times New Roman"/>
          <w:kern w:val="2"/>
          <w:sz w:val="21"/>
          <w:szCs w:val="21"/>
          <w:highlight w:val="none"/>
          <w:u w:val="single"/>
          <w:lang w:val="en-US" w:eastAsia="zh-CN" w:bidi="ar-SA"/>
        </w:rPr>
        <w:fldChar w:fldCharType="begin">
          <w:ffData>
            <w:name w:val="Text23"/>
            <w:enabled/>
            <w:calcOnExit w:val="0"/>
            <w:textInput>
              <w:default w:val=" 10 "/>
            </w:textInput>
          </w:ffData>
        </w:fldChar>
      </w:r>
      <w:r>
        <w:rPr>
          <w:rFonts w:hint="eastAsia" w:ascii="宋体" w:hAnsi="宋体" w:eastAsia="宋体" w:cs="Times New Roman"/>
          <w:kern w:val="2"/>
          <w:sz w:val="21"/>
          <w:szCs w:val="21"/>
          <w:highlight w:val="none"/>
          <w:u w:val="single"/>
          <w:lang w:val="en-US" w:eastAsia="zh-CN" w:bidi="ar-SA"/>
        </w:rPr>
        <w:instrText xml:space="preserve">FORMTEXT</w:instrText>
      </w:r>
      <w:r>
        <w:rPr>
          <w:rFonts w:hint="eastAsia" w:ascii="宋体" w:hAnsi="宋体" w:eastAsia="宋体" w:cs="Times New Roman"/>
          <w:kern w:val="2"/>
          <w:sz w:val="21"/>
          <w:szCs w:val="21"/>
          <w:highlight w:val="none"/>
          <w:u w:val="single"/>
          <w:lang w:val="en-US" w:eastAsia="zh-CN" w:bidi="ar-SA"/>
        </w:rPr>
        <w:fldChar w:fldCharType="separate"/>
      </w:r>
      <w:r>
        <w:rPr>
          <w:rFonts w:hint="eastAsia" w:ascii="宋体" w:hAnsi="宋体" w:eastAsia="宋体" w:cs="Times New Roman"/>
          <w:kern w:val="2"/>
          <w:sz w:val="21"/>
          <w:szCs w:val="21"/>
          <w:highlight w:val="none"/>
          <w:u w:val="single"/>
          <w:lang w:val="en-US" w:eastAsia="zh-CN" w:bidi="ar-SA"/>
        </w:rPr>
        <w:t xml:space="preserve"> 10 </w:t>
      </w:r>
      <w:r>
        <w:rPr>
          <w:rFonts w:hint="eastAsia" w:ascii="宋体" w:hAnsi="宋体" w:eastAsia="宋体" w:cs="Times New Roman"/>
          <w:kern w:val="2"/>
          <w:sz w:val="21"/>
          <w:szCs w:val="21"/>
          <w:highlight w:val="none"/>
          <w:u w:val="single"/>
          <w:lang w:val="en-US" w:eastAsia="zh-CN" w:bidi="ar-SA"/>
        </w:rPr>
        <w:fldChar w:fldCharType="end"/>
      </w:r>
      <w:r>
        <w:rPr>
          <w:rFonts w:hint="eastAsia" w:ascii="宋体" w:hAnsi="宋体"/>
          <w:szCs w:val="21"/>
          <w:highlight w:val="none"/>
        </w:rPr>
        <w:t>个工作日内改正的，守约方有权解除合同，合同自书面通知送达之日解除。</w:t>
      </w:r>
    </w:p>
    <w:p>
      <w:pPr>
        <w:spacing w:line="400" w:lineRule="exact"/>
        <w:ind w:firstLine="420" w:firstLineChars="200"/>
        <w:rPr>
          <w:rFonts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4</w:t>
      </w:r>
      <w:r>
        <w:rPr>
          <w:rFonts w:hint="eastAsia" w:ascii="宋体" w:hAnsi="宋体"/>
          <w:szCs w:val="21"/>
          <w:highlight w:val="none"/>
        </w:rPr>
        <w:t>.4乙方有下列情形之一的，甲方可单方解除部分或全部合同：</w:t>
      </w:r>
    </w:p>
    <w:p>
      <w:pPr>
        <w:pStyle w:val="3"/>
        <w:overflowPunct w:val="0"/>
        <w:spacing w:line="400" w:lineRule="exact"/>
        <w:ind w:firstLineChars="200"/>
        <w:jc w:val="both"/>
        <w:rPr>
          <w:rFonts w:hAnsi="宋体"/>
          <w:sz w:val="21"/>
          <w:szCs w:val="21"/>
          <w:highlight w:val="none"/>
        </w:rPr>
      </w:pPr>
      <w:r>
        <w:rPr>
          <w:rFonts w:hint="eastAsia" w:hAnsi="宋体"/>
          <w:sz w:val="21"/>
          <w:szCs w:val="21"/>
          <w:highlight w:val="none"/>
        </w:rPr>
        <w:t>1</w:t>
      </w:r>
      <w:r>
        <w:rPr>
          <w:rFonts w:hint="eastAsia" w:hAnsi="宋体"/>
          <w:sz w:val="21"/>
          <w:szCs w:val="21"/>
          <w:highlight w:val="none"/>
          <w:lang w:val="en-US" w:eastAsia="zh-CN"/>
        </w:rPr>
        <w:t>4</w:t>
      </w:r>
      <w:r>
        <w:rPr>
          <w:rFonts w:hint="eastAsia" w:hAnsi="宋体"/>
          <w:sz w:val="21"/>
          <w:szCs w:val="21"/>
          <w:highlight w:val="none"/>
        </w:rPr>
        <w:t>.4.1如果乙方未能按合同规定的期限或甲方同意延长的限期内完成咨询工作的；</w:t>
      </w:r>
    </w:p>
    <w:p>
      <w:pPr>
        <w:pStyle w:val="3"/>
        <w:overflowPunct w:val="0"/>
        <w:spacing w:line="400" w:lineRule="exact"/>
        <w:ind w:firstLineChars="200"/>
        <w:jc w:val="both"/>
        <w:rPr>
          <w:rFonts w:hAnsi="宋体"/>
          <w:sz w:val="21"/>
          <w:szCs w:val="21"/>
          <w:highlight w:val="none"/>
        </w:rPr>
      </w:pPr>
      <w:r>
        <w:rPr>
          <w:rFonts w:hint="eastAsia" w:hAnsi="宋体"/>
          <w:sz w:val="21"/>
          <w:szCs w:val="21"/>
          <w:highlight w:val="none"/>
        </w:rPr>
        <w:t>1</w:t>
      </w:r>
      <w:r>
        <w:rPr>
          <w:rFonts w:hint="eastAsia" w:hAnsi="宋体"/>
          <w:sz w:val="21"/>
          <w:szCs w:val="21"/>
          <w:highlight w:val="none"/>
          <w:lang w:val="en-US" w:eastAsia="zh-CN"/>
        </w:rPr>
        <w:t>4</w:t>
      </w:r>
      <w:r>
        <w:rPr>
          <w:rFonts w:hint="eastAsia" w:hAnsi="宋体"/>
          <w:sz w:val="21"/>
          <w:szCs w:val="21"/>
          <w:highlight w:val="none"/>
        </w:rPr>
        <w:t>.4.2乙方在收到甲方发出的违约通知后</w:t>
      </w:r>
      <w:r>
        <w:rPr>
          <w:rFonts w:hint="eastAsia" w:ascii="宋体" w:hAnsi="宋体" w:eastAsia="宋体" w:cs="Times New Roman"/>
          <w:kern w:val="2"/>
          <w:sz w:val="21"/>
          <w:szCs w:val="21"/>
          <w:highlight w:val="none"/>
          <w:u w:val="single"/>
          <w:lang w:val="en-US" w:eastAsia="zh-CN" w:bidi="ar-SA"/>
        </w:rPr>
        <w:fldChar w:fldCharType="begin">
          <w:ffData>
            <w:name w:val="Text23"/>
            <w:enabled/>
            <w:calcOnExit w:val="0"/>
            <w:textInput>
              <w:default w:val=" 10 "/>
            </w:textInput>
          </w:ffData>
        </w:fldChar>
      </w:r>
      <w:r>
        <w:rPr>
          <w:rFonts w:hint="eastAsia" w:ascii="宋体" w:hAnsi="宋体" w:eastAsia="宋体" w:cs="Times New Roman"/>
          <w:kern w:val="2"/>
          <w:sz w:val="21"/>
          <w:szCs w:val="21"/>
          <w:highlight w:val="none"/>
          <w:u w:val="single"/>
          <w:lang w:val="en-US" w:eastAsia="zh-CN" w:bidi="ar-SA"/>
        </w:rPr>
        <w:instrText xml:space="preserve">FORMTEXT</w:instrText>
      </w:r>
      <w:r>
        <w:rPr>
          <w:rFonts w:hint="eastAsia" w:ascii="宋体" w:hAnsi="宋体" w:eastAsia="宋体" w:cs="Times New Roman"/>
          <w:kern w:val="2"/>
          <w:sz w:val="21"/>
          <w:szCs w:val="21"/>
          <w:highlight w:val="none"/>
          <w:u w:val="single"/>
          <w:lang w:val="en-US" w:eastAsia="zh-CN" w:bidi="ar-SA"/>
        </w:rPr>
        <w:fldChar w:fldCharType="separate"/>
      </w:r>
      <w:r>
        <w:rPr>
          <w:rFonts w:hint="eastAsia" w:ascii="宋体" w:hAnsi="宋体" w:eastAsia="宋体" w:cs="Times New Roman"/>
          <w:kern w:val="2"/>
          <w:sz w:val="21"/>
          <w:szCs w:val="21"/>
          <w:highlight w:val="none"/>
          <w:u w:val="single"/>
          <w:lang w:val="en-US" w:eastAsia="zh-CN" w:bidi="ar-SA"/>
        </w:rPr>
        <w:t xml:space="preserve"> 1</w:t>
      </w:r>
      <w:r>
        <w:rPr>
          <w:rFonts w:hint="eastAsia" w:hAnsi="宋体" w:cs="Times New Roman"/>
          <w:kern w:val="2"/>
          <w:sz w:val="21"/>
          <w:szCs w:val="21"/>
          <w:highlight w:val="none"/>
          <w:u w:val="single"/>
          <w:lang w:val="en-US" w:eastAsia="zh-CN" w:bidi="ar-SA"/>
        </w:rPr>
        <w:t>5</w:t>
      </w:r>
      <w:r>
        <w:rPr>
          <w:rFonts w:hint="eastAsia" w:ascii="宋体" w:hAnsi="宋体" w:eastAsia="宋体" w:cs="Times New Roman"/>
          <w:kern w:val="2"/>
          <w:sz w:val="21"/>
          <w:szCs w:val="21"/>
          <w:highlight w:val="none"/>
          <w:u w:val="single"/>
          <w:lang w:val="en-US" w:eastAsia="zh-CN" w:bidi="ar-SA"/>
        </w:rPr>
        <w:t xml:space="preserve"> </w:t>
      </w:r>
      <w:r>
        <w:rPr>
          <w:rFonts w:hint="eastAsia" w:ascii="宋体" w:hAnsi="宋体" w:eastAsia="宋体" w:cs="Times New Roman"/>
          <w:kern w:val="2"/>
          <w:sz w:val="21"/>
          <w:szCs w:val="21"/>
          <w:highlight w:val="none"/>
          <w:u w:val="single"/>
          <w:lang w:val="en-US" w:eastAsia="zh-CN" w:bidi="ar-SA"/>
        </w:rPr>
        <w:fldChar w:fldCharType="end"/>
      </w:r>
      <w:r>
        <w:rPr>
          <w:rFonts w:hint="eastAsia" w:hAnsi="宋体"/>
          <w:sz w:val="21"/>
          <w:szCs w:val="21"/>
          <w:highlight w:val="none"/>
        </w:rPr>
        <w:t>天内，或经甲方书面认可延长的时间内未能纠正其过失；</w:t>
      </w:r>
    </w:p>
    <w:p>
      <w:pPr>
        <w:pStyle w:val="3"/>
        <w:overflowPunct w:val="0"/>
        <w:spacing w:line="400" w:lineRule="exact"/>
        <w:ind w:firstLineChars="200"/>
        <w:jc w:val="both"/>
        <w:rPr>
          <w:rFonts w:hint="eastAsia" w:hAnsi="宋体"/>
          <w:sz w:val="21"/>
          <w:szCs w:val="21"/>
          <w:highlight w:val="none"/>
        </w:rPr>
      </w:pPr>
      <w:r>
        <w:rPr>
          <w:rFonts w:hint="eastAsia" w:hAnsi="宋体"/>
          <w:sz w:val="21"/>
          <w:szCs w:val="21"/>
          <w:highlight w:val="none"/>
        </w:rPr>
        <w:t>1</w:t>
      </w:r>
      <w:r>
        <w:rPr>
          <w:rFonts w:hint="eastAsia" w:hAnsi="宋体"/>
          <w:sz w:val="21"/>
          <w:szCs w:val="21"/>
          <w:highlight w:val="none"/>
          <w:lang w:val="en-US" w:eastAsia="zh-CN"/>
        </w:rPr>
        <w:t>4</w:t>
      </w:r>
      <w:r>
        <w:rPr>
          <w:rFonts w:hint="eastAsia" w:hAnsi="宋体"/>
          <w:sz w:val="21"/>
          <w:szCs w:val="21"/>
          <w:highlight w:val="none"/>
        </w:rPr>
        <w:t>.4.3如果乙方未能履行合同规定的其他义务；</w:t>
      </w:r>
    </w:p>
    <w:p>
      <w:pPr>
        <w:pStyle w:val="3"/>
        <w:overflowPunct w:val="0"/>
        <w:spacing w:line="400" w:lineRule="exact"/>
        <w:ind w:firstLineChars="200"/>
        <w:jc w:val="both"/>
        <w:rPr>
          <w:rFonts w:hint="eastAsia" w:hAnsi="宋体"/>
          <w:sz w:val="21"/>
          <w:szCs w:val="21"/>
          <w:highlight w:val="none"/>
        </w:rPr>
      </w:pPr>
      <w:r>
        <w:rPr>
          <w:rFonts w:hint="eastAsia" w:hAnsi="宋体"/>
          <w:sz w:val="21"/>
          <w:szCs w:val="21"/>
          <w:highlight w:val="none"/>
        </w:rPr>
        <w:t>1</w:t>
      </w:r>
      <w:r>
        <w:rPr>
          <w:rFonts w:hint="eastAsia" w:hAnsi="宋体"/>
          <w:sz w:val="21"/>
          <w:szCs w:val="21"/>
          <w:highlight w:val="none"/>
          <w:lang w:val="en-US" w:eastAsia="zh-CN"/>
        </w:rPr>
        <w:t>4</w:t>
      </w:r>
      <w:r>
        <w:rPr>
          <w:rFonts w:hint="eastAsia" w:hAnsi="宋体"/>
          <w:sz w:val="21"/>
          <w:szCs w:val="21"/>
          <w:highlight w:val="none"/>
        </w:rPr>
        <w:t>.4.4出现法律规定可以解除合同的事由。</w:t>
      </w:r>
    </w:p>
    <w:p>
      <w:pPr>
        <w:pStyle w:val="3"/>
        <w:numPr>
          <w:ins w:id="0" w:author="管丽梅" w:date="2013-09-25T14:35:00Z"/>
        </w:numPr>
        <w:overflowPunct w:val="0"/>
        <w:spacing w:line="400" w:lineRule="exact"/>
        <w:ind w:firstLineChars="200"/>
        <w:jc w:val="both"/>
        <w:rPr>
          <w:rFonts w:hint="eastAsia" w:hAnsi="宋体"/>
          <w:sz w:val="21"/>
          <w:szCs w:val="21"/>
          <w:highlight w:val="none"/>
        </w:rPr>
      </w:pPr>
      <w:r>
        <w:rPr>
          <w:rFonts w:hint="eastAsia" w:hAnsi="宋体"/>
          <w:sz w:val="21"/>
          <w:szCs w:val="21"/>
          <w:highlight w:val="none"/>
        </w:rPr>
        <w:t>发生上述情形之一的，甲方可发出解除部分或全部合同的书面通知，合同自通知送达之日起解除。</w:t>
      </w:r>
    </w:p>
    <w:p>
      <w:pPr>
        <w:pStyle w:val="2"/>
        <w:spacing w:before="0" w:after="0" w:line="400" w:lineRule="exact"/>
        <w:ind w:firstLine="422" w:firstLineChars="200"/>
        <w:rPr>
          <w:rFonts w:ascii="宋体" w:hAnsi="宋体" w:eastAsia="宋体"/>
          <w:sz w:val="21"/>
          <w:szCs w:val="21"/>
          <w:highlight w:val="none"/>
        </w:rPr>
      </w:pPr>
      <w:bookmarkStart w:id="64" w:name="_Toc5734"/>
      <w:bookmarkStart w:id="65" w:name="_Toc365467761"/>
      <w:bookmarkStart w:id="66" w:name="_Toc31053"/>
      <w:r>
        <w:rPr>
          <w:rFonts w:hint="eastAsia" w:ascii="宋体" w:hAnsi="宋体" w:eastAsia="宋体"/>
          <w:sz w:val="21"/>
          <w:szCs w:val="21"/>
          <w:highlight w:val="none"/>
        </w:rPr>
        <w:t>第十</w:t>
      </w:r>
      <w:r>
        <w:rPr>
          <w:rFonts w:hint="eastAsia" w:ascii="宋体" w:hAnsi="宋体" w:eastAsia="宋体"/>
          <w:sz w:val="21"/>
          <w:szCs w:val="21"/>
          <w:highlight w:val="none"/>
          <w:lang w:val="en-US" w:eastAsia="zh-CN"/>
        </w:rPr>
        <w:t>五</w:t>
      </w:r>
      <w:r>
        <w:rPr>
          <w:rFonts w:hint="eastAsia" w:ascii="宋体" w:hAnsi="宋体" w:eastAsia="宋体"/>
          <w:sz w:val="21"/>
          <w:szCs w:val="21"/>
          <w:highlight w:val="none"/>
        </w:rPr>
        <w:t>条 不可抗力</w:t>
      </w:r>
      <w:bookmarkEnd w:id="64"/>
      <w:bookmarkEnd w:id="65"/>
      <w:bookmarkEnd w:id="66"/>
    </w:p>
    <w:p>
      <w:pPr>
        <w:spacing w:line="400" w:lineRule="exact"/>
        <w:ind w:firstLine="420" w:firstLineChars="200"/>
        <w:rPr>
          <w:rFonts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5</w:t>
      </w:r>
      <w:r>
        <w:rPr>
          <w:rFonts w:hint="eastAsia" w:ascii="宋体" w:hAnsi="宋体"/>
          <w:szCs w:val="21"/>
          <w:highlight w:val="none"/>
        </w:rPr>
        <w:t>.1本条所述的“不可抗力”系指那些双方无法控制、不可预见的事件，但不包括乙方的违约或疏忽。这些事件包括：战争、严重火灾、洪水、台风、地震。</w:t>
      </w:r>
    </w:p>
    <w:p>
      <w:pPr>
        <w:spacing w:line="400" w:lineRule="exact"/>
        <w:ind w:firstLine="420" w:firstLineChars="200"/>
        <w:rPr>
          <w:rFonts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5</w:t>
      </w:r>
      <w:r>
        <w:rPr>
          <w:rFonts w:hint="eastAsia" w:ascii="宋体" w:hAnsi="宋体"/>
          <w:szCs w:val="21"/>
          <w:highlight w:val="none"/>
        </w:rPr>
        <w:t>.2当事人一方因不可抗力不能履行合同的，根据不可抗力的影响，部分或全部免除责任。但当事人一方应及时通知对方，并采取适当措施防止损失扩大，同时应在一周内提供事件详情及不能履行其在本合同项下的全部或部分义务的理由的有效文件，上述有效文件应由事件发生地政府主管部门出具或经公证机构出具公证证明。不可抗力事件发生后双方应立即协商寻找合理办法，并尽一切努力减轻不可抗力的影响后果。</w:t>
      </w:r>
    </w:p>
    <w:p>
      <w:pPr>
        <w:spacing w:line="400" w:lineRule="exact"/>
        <w:ind w:firstLine="420" w:firstLineChars="200"/>
        <w:rPr>
          <w:rFonts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5</w:t>
      </w:r>
      <w:r>
        <w:rPr>
          <w:rFonts w:hint="eastAsia" w:ascii="宋体" w:hAnsi="宋体"/>
          <w:szCs w:val="21"/>
          <w:highlight w:val="none"/>
        </w:rPr>
        <w:t>.3在不可抗力发生后及其持续期间，双方应尽其可能继续履行其在本合同项下的义务，乙方应在出现这种情况期间保护和确保项目实施安全。乙方应通知甲方其所建议采取的有关保护措施。</w:t>
      </w:r>
    </w:p>
    <w:p>
      <w:pPr>
        <w:spacing w:line="400" w:lineRule="exact"/>
        <w:ind w:firstLine="420" w:firstLineChars="200"/>
        <w:rPr>
          <w:rFonts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5</w:t>
      </w:r>
      <w:r>
        <w:rPr>
          <w:rFonts w:hint="eastAsia" w:ascii="宋体" w:hAnsi="宋体"/>
          <w:szCs w:val="21"/>
          <w:highlight w:val="none"/>
        </w:rPr>
        <w:t>.4按本合同要求发出的通知、要求、同意和其他文件均应采用书面形式。合同</w:t>
      </w:r>
      <w:r>
        <w:rPr>
          <w:rFonts w:hint="eastAsia" w:ascii="宋体" w:hAnsi="宋体"/>
          <w:szCs w:val="21"/>
          <w:highlight w:val="none"/>
        </w:rPr>
        <w:t>第1</w:t>
      </w:r>
      <w:r>
        <w:rPr>
          <w:rFonts w:hint="eastAsia" w:ascii="宋体" w:hAnsi="宋体"/>
          <w:szCs w:val="21"/>
          <w:highlight w:val="none"/>
          <w:lang w:val="en-US" w:eastAsia="zh-CN"/>
        </w:rPr>
        <w:t>5</w:t>
      </w:r>
      <w:r>
        <w:rPr>
          <w:rFonts w:hint="eastAsia" w:ascii="宋体" w:hAnsi="宋体"/>
          <w:szCs w:val="21"/>
          <w:highlight w:val="none"/>
        </w:rPr>
        <w:t>.2款提</w:t>
      </w:r>
      <w:r>
        <w:rPr>
          <w:rFonts w:hint="eastAsia" w:ascii="宋体" w:hAnsi="宋体"/>
          <w:szCs w:val="21"/>
          <w:highlight w:val="none"/>
        </w:rPr>
        <w:t>及的“有效文件”可采用当面递交或邮寄方式送达。通知等其他文件可采取当面递交或传真方式发送至对方。</w:t>
      </w:r>
    </w:p>
    <w:p>
      <w:pPr>
        <w:pStyle w:val="2"/>
        <w:spacing w:before="0" w:after="0" w:line="400" w:lineRule="exact"/>
        <w:ind w:firstLine="422" w:firstLineChars="200"/>
        <w:rPr>
          <w:rFonts w:ascii="宋体" w:hAnsi="宋体" w:eastAsia="宋体"/>
          <w:sz w:val="21"/>
          <w:szCs w:val="21"/>
          <w:highlight w:val="none"/>
        </w:rPr>
      </w:pPr>
      <w:bookmarkStart w:id="67" w:name="_Toc2509"/>
      <w:bookmarkStart w:id="68" w:name="_Toc365467762"/>
      <w:bookmarkStart w:id="69" w:name="_Toc12136"/>
      <w:r>
        <w:rPr>
          <w:rFonts w:hint="eastAsia" w:ascii="宋体" w:hAnsi="宋体" w:eastAsia="宋体"/>
          <w:sz w:val="21"/>
          <w:szCs w:val="21"/>
          <w:highlight w:val="none"/>
        </w:rPr>
        <w:t>第十</w:t>
      </w:r>
      <w:r>
        <w:rPr>
          <w:rFonts w:hint="eastAsia" w:ascii="宋体" w:hAnsi="宋体" w:eastAsia="宋体"/>
          <w:sz w:val="21"/>
          <w:szCs w:val="21"/>
          <w:highlight w:val="none"/>
          <w:lang w:val="en-US" w:eastAsia="zh-CN"/>
        </w:rPr>
        <w:t>六</w:t>
      </w:r>
      <w:r>
        <w:rPr>
          <w:rFonts w:hint="eastAsia" w:ascii="宋体" w:hAnsi="宋体" w:eastAsia="宋体"/>
          <w:sz w:val="21"/>
          <w:szCs w:val="21"/>
          <w:highlight w:val="none"/>
        </w:rPr>
        <w:t>条 适用法律和争议解决</w:t>
      </w:r>
      <w:bookmarkEnd w:id="67"/>
      <w:bookmarkEnd w:id="68"/>
      <w:bookmarkEnd w:id="69"/>
    </w:p>
    <w:p>
      <w:pPr>
        <w:spacing w:line="400" w:lineRule="exact"/>
        <w:ind w:firstLine="420" w:firstLineChars="200"/>
        <w:rPr>
          <w:rFonts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6</w:t>
      </w:r>
      <w:r>
        <w:rPr>
          <w:rFonts w:hint="eastAsia" w:ascii="宋体" w:hAnsi="宋体"/>
          <w:szCs w:val="21"/>
          <w:highlight w:val="none"/>
        </w:rPr>
        <w:t>.1本合同的订立、效力、解释、履行和争议的解决适用中华人民共和国法律。</w:t>
      </w:r>
    </w:p>
    <w:p>
      <w:pPr>
        <w:spacing w:line="400" w:lineRule="exact"/>
        <w:ind w:firstLine="420" w:firstLineChars="200"/>
        <w:rPr>
          <w:rFonts w:ascii="宋体" w:hAnsi="宋体"/>
          <w:b/>
          <w:bCs/>
          <w:szCs w:val="21"/>
          <w:highlight w:val="none"/>
          <w:u w:val="single"/>
        </w:rPr>
      </w:pPr>
      <w:r>
        <w:rPr>
          <w:rFonts w:hint="eastAsia" w:ascii="宋体" w:hAnsi="宋体"/>
          <w:b w:val="0"/>
          <w:bCs w:val="0"/>
          <w:szCs w:val="21"/>
          <w:highlight w:val="none"/>
          <w:u w:val="single"/>
        </w:rPr>
        <w:t>1</w:t>
      </w:r>
      <w:r>
        <w:rPr>
          <w:rFonts w:hint="eastAsia" w:ascii="宋体" w:hAnsi="宋体"/>
          <w:b w:val="0"/>
          <w:bCs w:val="0"/>
          <w:szCs w:val="21"/>
          <w:highlight w:val="none"/>
          <w:u w:val="single"/>
          <w:lang w:val="en-US" w:eastAsia="zh-CN"/>
        </w:rPr>
        <w:t>6</w:t>
      </w:r>
      <w:r>
        <w:rPr>
          <w:rFonts w:hint="eastAsia" w:ascii="宋体" w:hAnsi="宋体"/>
          <w:b w:val="0"/>
          <w:bCs w:val="0"/>
          <w:szCs w:val="21"/>
          <w:highlight w:val="none"/>
          <w:u w:val="single"/>
        </w:rPr>
        <w:t>.2</w:t>
      </w:r>
      <w:r>
        <w:rPr>
          <w:rFonts w:hint="eastAsia" w:ascii="宋体" w:hAnsi="宋体"/>
          <w:b/>
          <w:bCs/>
          <w:szCs w:val="21"/>
          <w:highlight w:val="none"/>
          <w:u w:val="single"/>
        </w:rPr>
        <w:t>凡有关本合同或执行本合同中发生的争端，双方应通过友好协商，妥善解决。如通过协商仍不能解决时，可向甲方所在地的人民法院进行诉讼。</w:t>
      </w:r>
    </w:p>
    <w:p>
      <w:pPr>
        <w:spacing w:line="400" w:lineRule="exact"/>
        <w:ind w:firstLine="420" w:firstLineChars="200"/>
        <w:rPr>
          <w:rFonts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6</w:t>
      </w:r>
      <w:r>
        <w:rPr>
          <w:rFonts w:hint="eastAsia" w:ascii="宋体" w:hAnsi="宋体"/>
          <w:szCs w:val="21"/>
          <w:highlight w:val="none"/>
        </w:rPr>
        <w:t>.3在诉讼期间，除正在进行诉讼的部分外，合同其他部分应继续执行，双方继续行使其他部分权利及义务。</w:t>
      </w:r>
    </w:p>
    <w:p>
      <w:pPr>
        <w:pStyle w:val="2"/>
        <w:spacing w:before="0" w:after="0" w:line="400" w:lineRule="exact"/>
        <w:ind w:firstLine="422" w:firstLineChars="200"/>
        <w:rPr>
          <w:rFonts w:ascii="宋体" w:hAnsi="宋体" w:eastAsia="宋体"/>
          <w:sz w:val="21"/>
          <w:szCs w:val="21"/>
          <w:highlight w:val="none"/>
        </w:rPr>
      </w:pPr>
      <w:bookmarkStart w:id="70" w:name="_Toc10948"/>
      <w:r>
        <w:rPr>
          <w:rFonts w:hint="eastAsia" w:ascii="宋体" w:hAnsi="宋体" w:eastAsia="宋体"/>
          <w:sz w:val="21"/>
          <w:szCs w:val="21"/>
          <w:highlight w:val="none"/>
        </w:rPr>
        <w:t>第十</w:t>
      </w:r>
      <w:r>
        <w:rPr>
          <w:rFonts w:hint="eastAsia" w:ascii="宋体" w:hAnsi="宋体" w:eastAsia="宋体"/>
          <w:sz w:val="21"/>
          <w:szCs w:val="21"/>
          <w:highlight w:val="none"/>
          <w:lang w:val="en-US" w:eastAsia="zh-CN"/>
        </w:rPr>
        <w:t>七</w:t>
      </w:r>
      <w:r>
        <w:rPr>
          <w:rFonts w:hint="eastAsia" w:ascii="宋体" w:hAnsi="宋体" w:eastAsia="宋体"/>
          <w:sz w:val="21"/>
          <w:szCs w:val="21"/>
          <w:highlight w:val="none"/>
        </w:rPr>
        <w:t>条 合同的变更</w:t>
      </w:r>
      <w:bookmarkEnd w:id="70"/>
    </w:p>
    <w:p>
      <w:pPr>
        <w:spacing w:line="400" w:lineRule="exact"/>
        <w:ind w:firstLine="420" w:firstLineChars="200"/>
        <w:rPr>
          <w:rFonts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7</w:t>
      </w:r>
      <w:r>
        <w:rPr>
          <w:rFonts w:hint="eastAsia" w:ascii="宋体" w:hAnsi="宋体"/>
          <w:szCs w:val="21"/>
          <w:highlight w:val="none"/>
        </w:rPr>
        <w:t>.1对本合同的任何变更、修改，均需双方按本条规定的程序做出方为有效。</w:t>
      </w:r>
    </w:p>
    <w:p>
      <w:pPr>
        <w:spacing w:line="400" w:lineRule="exact"/>
        <w:ind w:firstLine="420" w:firstLineChars="200"/>
        <w:rPr>
          <w:rFonts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7</w:t>
      </w:r>
      <w:r>
        <w:rPr>
          <w:rFonts w:hint="eastAsia" w:ascii="宋体" w:hAnsi="宋体"/>
          <w:szCs w:val="21"/>
          <w:highlight w:val="none"/>
        </w:rPr>
        <w:t>.2如果一方需变更、修改合同条款的，应提前</w:t>
      </w:r>
      <w:bookmarkStart w:id="71" w:name="Text23"/>
      <w:r>
        <w:rPr>
          <w:rFonts w:hint="eastAsia" w:ascii="宋体" w:hAnsi="宋体" w:eastAsia="宋体" w:cs="Times New Roman"/>
          <w:kern w:val="2"/>
          <w:sz w:val="21"/>
          <w:szCs w:val="21"/>
          <w:highlight w:val="none"/>
          <w:u w:val="single"/>
          <w:lang w:val="en-US" w:eastAsia="zh-CN" w:bidi="ar-SA"/>
        </w:rPr>
        <w:fldChar w:fldCharType="begin">
          <w:ffData>
            <w:name w:val="Text23"/>
            <w:enabled/>
            <w:calcOnExit w:val="0"/>
            <w:textInput>
              <w:default w:val=" 10 "/>
            </w:textInput>
          </w:ffData>
        </w:fldChar>
      </w:r>
      <w:r>
        <w:rPr>
          <w:rFonts w:hint="eastAsia" w:ascii="宋体" w:hAnsi="宋体" w:eastAsia="宋体" w:cs="Times New Roman"/>
          <w:kern w:val="2"/>
          <w:sz w:val="21"/>
          <w:szCs w:val="21"/>
          <w:highlight w:val="none"/>
          <w:u w:val="single"/>
          <w:lang w:val="en-US" w:eastAsia="zh-CN" w:bidi="ar-SA"/>
        </w:rPr>
        <w:instrText xml:space="preserve">FORMTEXT</w:instrText>
      </w:r>
      <w:r>
        <w:rPr>
          <w:rFonts w:hint="eastAsia" w:ascii="宋体" w:hAnsi="宋体" w:eastAsia="宋体" w:cs="Times New Roman"/>
          <w:kern w:val="2"/>
          <w:sz w:val="21"/>
          <w:szCs w:val="21"/>
          <w:highlight w:val="none"/>
          <w:u w:val="single"/>
          <w:lang w:val="en-US" w:eastAsia="zh-CN" w:bidi="ar-SA"/>
        </w:rPr>
        <w:fldChar w:fldCharType="separate"/>
      </w:r>
      <w:bookmarkStart w:id="86" w:name="_GoBack"/>
      <w:r>
        <w:rPr>
          <w:rFonts w:hint="eastAsia" w:ascii="宋体" w:hAnsi="宋体" w:eastAsia="宋体" w:cs="Times New Roman"/>
          <w:kern w:val="2"/>
          <w:sz w:val="21"/>
          <w:szCs w:val="21"/>
          <w:highlight w:val="none"/>
          <w:u w:val="single"/>
          <w:lang w:val="en-US" w:eastAsia="zh-CN" w:bidi="ar-SA"/>
        </w:rPr>
        <w:t xml:space="preserve"> 10 </w:t>
      </w:r>
      <w:bookmarkEnd w:id="86"/>
      <w:r>
        <w:rPr>
          <w:rFonts w:hint="eastAsia" w:ascii="宋体" w:hAnsi="宋体" w:eastAsia="宋体" w:cs="Times New Roman"/>
          <w:kern w:val="2"/>
          <w:sz w:val="21"/>
          <w:szCs w:val="21"/>
          <w:highlight w:val="none"/>
          <w:u w:val="single"/>
          <w:lang w:val="en-US" w:eastAsia="zh-CN" w:bidi="ar-SA"/>
        </w:rPr>
        <w:fldChar w:fldCharType="end"/>
      </w:r>
      <w:bookmarkEnd w:id="71"/>
      <w:r>
        <w:rPr>
          <w:rFonts w:hint="eastAsia" w:ascii="宋体" w:hAnsi="宋体"/>
          <w:szCs w:val="21"/>
          <w:highlight w:val="none"/>
        </w:rPr>
        <w:t>个工作日书面通知另一方，经双方协商达成一致后，双方签署《合同变更书》。</w:t>
      </w:r>
    </w:p>
    <w:p>
      <w:pPr>
        <w:spacing w:line="400" w:lineRule="exact"/>
        <w:ind w:firstLine="420" w:firstLineChars="200"/>
        <w:rPr>
          <w:rFonts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7</w:t>
      </w:r>
      <w:r>
        <w:rPr>
          <w:rFonts w:hint="eastAsia" w:ascii="宋体" w:hAnsi="宋体"/>
          <w:szCs w:val="21"/>
          <w:highlight w:val="none"/>
        </w:rPr>
        <w:t>.3如果《合同变更书》条款与本合同条款有冲突，应以《合同变更书》条款为准。</w:t>
      </w:r>
    </w:p>
    <w:p>
      <w:pPr>
        <w:spacing w:line="400" w:lineRule="exact"/>
        <w:ind w:firstLine="420" w:firstLineChars="200"/>
        <w:rPr>
          <w:rFonts w:hint="eastAsia" w:ascii="宋体" w:hAnsi="宋体"/>
          <w:szCs w:val="21"/>
          <w:highlight w:val="none"/>
        </w:rPr>
      </w:pPr>
      <w:r>
        <w:rPr>
          <w:rFonts w:hint="eastAsia" w:ascii="宋体" w:hAnsi="宋体"/>
          <w:szCs w:val="21"/>
          <w:highlight w:val="none"/>
        </w:rPr>
        <w:t>1</w:t>
      </w:r>
      <w:r>
        <w:rPr>
          <w:rFonts w:hint="eastAsia" w:ascii="宋体" w:hAnsi="宋体"/>
          <w:szCs w:val="21"/>
          <w:highlight w:val="none"/>
          <w:lang w:val="en-US" w:eastAsia="zh-CN"/>
        </w:rPr>
        <w:t>7</w:t>
      </w:r>
      <w:r>
        <w:rPr>
          <w:rFonts w:hint="eastAsia" w:ascii="宋体" w:hAnsi="宋体"/>
          <w:szCs w:val="21"/>
          <w:highlight w:val="none"/>
        </w:rPr>
        <w:t>.4《合同变更书》在双方授权代理人签字，并加盖公章后生效。</w:t>
      </w:r>
    </w:p>
    <w:p>
      <w:pPr>
        <w:widowControl w:val="0"/>
        <w:autoSpaceDE/>
        <w:autoSpaceDN/>
        <w:spacing w:beforeLines="0" w:afterLines="0" w:line="400" w:lineRule="exact"/>
        <w:ind w:firstLine="422" w:firstLineChars="200"/>
        <w:jc w:val="both"/>
        <w:outlineLvl w:val="1"/>
        <w:rPr>
          <w:rFonts w:hint="eastAsia" w:ascii="宋体" w:hAnsi="宋体" w:eastAsia="宋体"/>
          <w:sz w:val="21"/>
          <w:highlight w:val="none"/>
        </w:rPr>
      </w:pPr>
      <w:bookmarkStart w:id="72" w:name="_Toc6741"/>
      <w:r>
        <w:rPr>
          <w:rFonts w:hint="eastAsia" w:ascii="宋体" w:hAnsi="宋体"/>
          <w:b/>
          <w:bCs/>
          <w:sz w:val="21"/>
          <w:szCs w:val="21"/>
          <w:highlight w:val="none"/>
          <w:lang w:val="zh-CN" w:eastAsia="zh-CN"/>
        </w:rPr>
        <w:t>第</w:t>
      </w:r>
      <w:r>
        <w:rPr>
          <w:rFonts w:hint="eastAsia" w:ascii="宋体" w:hAnsi="宋体" w:eastAsia="宋体"/>
          <w:b/>
          <w:bCs/>
          <w:sz w:val="21"/>
          <w:szCs w:val="21"/>
          <w:highlight w:val="none"/>
          <w:lang w:val="zh-CN" w:eastAsia="zh-CN"/>
        </w:rPr>
        <w:t>十</w:t>
      </w:r>
      <w:r>
        <w:rPr>
          <w:rFonts w:hint="eastAsia" w:ascii="宋体" w:hAnsi="宋体"/>
          <w:b/>
          <w:bCs/>
          <w:sz w:val="21"/>
          <w:szCs w:val="21"/>
          <w:highlight w:val="none"/>
          <w:lang w:val="en-US" w:eastAsia="zh-CN"/>
        </w:rPr>
        <w:t>八</w:t>
      </w:r>
      <w:r>
        <w:rPr>
          <w:rFonts w:hint="eastAsia" w:ascii="宋体" w:hAnsi="宋体"/>
          <w:b/>
          <w:bCs/>
          <w:sz w:val="21"/>
          <w:szCs w:val="21"/>
          <w:highlight w:val="none"/>
          <w:lang w:val="zh-CN" w:eastAsia="zh-CN"/>
        </w:rPr>
        <w:t>条</w:t>
      </w:r>
      <w:r>
        <w:rPr>
          <w:rFonts w:hint="eastAsia" w:ascii="宋体" w:hAnsi="宋体"/>
          <w:b/>
          <w:bCs/>
          <w:sz w:val="21"/>
          <w:szCs w:val="21"/>
          <w:highlight w:val="none"/>
          <w:lang w:val="en-US" w:eastAsia="zh-CN"/>
        </w:rPr>
        <w:t xml:space="preserve"> </w:t>
      </w:r>
      <w:r>
        <w:rPr>
          <w:rFonts w:hint="eastAsia" w:ascii="宋体" w:hAnsi="宋体" w:eastAsia="宋体"/>
          <w:b/>
          <w:bCs/>
          <w:sz w:val="21"/>
          <w:szCs w:val="21"/>
          <w:highlight w:val="none"/>
          <w:lang w:val="zh-CN"/>
        </w:rPr>
        <w:t>通知与送达</w:t>
      </w:r>
      <w:bookmarkEnd w:id="72"/>
    </w:p>
    <w:p>
      <w:pPr>
        <w:widowControl w:val="0"/>
        <w:autoSpaceDE/>
        <w:autoSpaceDN/>
        <w:spacing w:beforeLines="0" w:afterLines="0" w:line="400" w:lineRule="exact"/>
        <w:ind w:firstLine="420" w:firstLineChars="200"/>
        <w:jc w:val="both"/>
        <w:rPr>
          <w:rFonts w:hint="eastAsia" w:ascii="宋体" w:hAnsi="宋体" w:eastAsia="宋体"/>
          <w:highlight w:val="none"/>
          <w:lang w:val="en-US" w:eastAsia="zh-CN"/>
        </w:rPr>
      </w:pPr>
      <w:r>
        <w:rPr>
          <w:rFonts w:hint="eastAsia" w:ascii="宋体" w:hAnsi="宋体"/>
          <w:highlight w:val="none"/>
          <w:lang w:val="en-US" w:eastAsia="zh-CN"/>
        </w:rPr>
        <w:t>18.1</w:t>
      </w:r>
      <w:r>
        <w:rPr>
          <w:rFonts w:hint="eastAsia" w:ascii="宋体" w:hAnsi="宋体" w:eastAsia="宋体"/>
          <w:sz w:val="21"/>
          <w:highlight w:val="none"/>
        </w:rPr>
        <w:t>本合同</w:t>
      </w:r>
      <w:bookmarkStart w:id="73" w:name="_Toc6901"/>
      <w:bookmarkStart w:id="74" w:name="_Toc365467764"/>
      <w:r>
        <w:rPr>
          <w:rFonts w:hint="eastAsia" w:ascii="宋体" w:hAnsi="宋体" w:eastAsia="宋体"/>
          <w:sz w:val="21"/>
          <w:highlight w:val="none"/>
        </w:rPr>
        <w:t>项下所涉通知在下列日期视为到达被通知方（同时采用多种方式的，以最先到达者为准）</w:t>
      </w:r>
    </w:p>
    <w:p>
      <w:pPr>
        <w:widowControl w:val="0"/>
        <w:autoSpaceDE/>
        <w:autoSpaceDN/>
        <w:spacing w:beforeLines="0" w:afterLines="0" w:line="400" w:lineRule="exact"/>
        <w:ind w:firstLine="630" w:firstLineChars="300"/>
        <w:jc w:val="both"/>
        <w:rPr>
          <w:rFonts w:hint="eastAsia" w:ascii="宋体" w:hAnsi="宋体" w:eastAsia="宋体"/>
          <w:highlight w:val="none"/>
          <w:lang w:val="zh-CN"/>
        </w:rPr>
      </w:pPr>
      <w:r>
        <w:rPr>
          <w:rFonts w:hint="eastAsia" w:ascii="宋体" w:hAnsi="宋体"/>
          <w:highlight w:val="none"/>
          <w:lang w:val="en-US" w:eastAsia="zh-CN"/>
        </w:rPr>
        <w:t>18.1</w:t>
      </w:r>
      <w:r>
        <w:rPr>
          <w:rFonts w:hint="eastAsia" w:ascii="宋体" w:hAnsi="宋体" w:eastAsia="宋体"/>
          <w:highlight w:val="none"/>
          <w:lang w:val="en-US" w:eastAsia="zh-CN"/>
        </w:rPr>
        <w:t xml:space="preserve">.1 </w:t>
      </w:r>
      <w:r>
        <w:rPr>
          <w:rFonts w:hint="eastAsia" w:ascii="宋体" w:hAnsi="宋体" w:eastAsia="宋体"/>
          <w:highlight w:val="none"/>
          <w:lang w:val="zh-CN"/>
        </w:rPr>
        <w:t>通过电子邮箱送达时，发出之日即视为送达日期。</w:t>
      </w:r>
    </w:p>
    <w:p>
      <w:pPr>
        <w:widowControl w:val="0"/>
        <w:autoSpaceDE/>
        <w:autoSpaceDN/>
        <w:spacing w:beforeLines="0" w:afterLines="0" w:line="400" w:lineRule="exact"/>
        <w:ind w:firstLine="630" w:firstLineChars="300"/>
        <w:jc w:val="both"/>
        <w:rPr>
          <w:rFonts w:hint="eastAsia" w:ascii="宋体" w:hAnsi="宋体" w:eastAsia="宋体"/>
          <w:highlight w:val="none"/>
          <w:lang w:val="zh-CN"/>
        </w:rPr>
      </w:pPr>
      <w:r>
        <w:rPr>
          <w:rFonts w:hint="eastAsia" w:ascii="宋体" w:hAnsi="宋体"/>
          <w:highlight w:val="none"/>
          <w:lang w:val="en-US" w:eastAsia="zh-CN"/>
        </w:rPr>
        <w:t>18.1</w:t>
      </w:r>
      <w:r>
        <w:rPr>
          <w:rFonts w:hint="eastAsia" w:ascii="宋体" w:hAnsi="宋体" w:eastAsia="宋体"/>
          <w:highlight w:val="none"/>
          <w:lang w:val="en-US" w:eastAsia="zh-CN"/>
        </w:rPr>
        <w:t xml:space="preserve">.2 </w:t>
      </w:r>
      <w:r>
        <w:rPr>
          <w:rFonts w:hint="eastAsia" w:ascii="宋体" w:hAnsi="宋体" w:eastAsia="宋体"/>
          <w:highlight w:val="none"/>
          <w:lang w:val="zh-CN"/>
        </w:rPr>
        <w:t>通过快递等方式送达时，对方签收之日或发出后第三日视为送达日期（以两者较早一个日期为准）；对方拒收或退回的，视为签收。</w:t>
      </w:r>
    </w:p>
    <w:p>
      <w:pPr>
        <w:widowControl w:val="0"/>
        <w:autoSpaceDE/>
        <w:autoSpaceDN/>
        <w:spacing w:beforeLines="0" w:afterLines="0" w:line="400" w:lineRule="exact"/>
        <w:ind w:firstLine="630" w:firstLineChars="300"/>
        <w:jc w:val="both"/>
        <w:rPr>
          <w:rFonts w:hint="eastAsia" w:ascii="宋体" w:hAnsi="宋体" w:eastAsia="宋体"/>
          <w:highlight w:val="none"/>
          <w:lang w:val="en-US"/>
        </w:rPr>
      </w:pPr>
      <w:r>
        <w:rPr>
          <w:rFonts w:hint="eastAsia" w:ascii="宋体" w:hAnsi="宋体"/>
          <w:sz w:val="21"/>
          <w:highlight w:val="none"/>
          <w:lang w:val="en-US" w:eastAsia="zh-CN"/>
        </w:rPr>
        <w:t>18.1</w:t>
      </w:r>
      <w:r>
        <w:rPr>
          <w:rFonts w:hint="eastAsia" w:ascii="宋体" w:hAnsi="宋体" w:eastAsia="宋体"/>
          <w:sz w:val="21"/>
          <w:highlight w:val="none"/>
          <w:lang w:val="en-US" w:eastAsia="zh-CN"/>
        </w:rPr>
        <w:t xml:space="preserve">.3 </w:t>
      </w:r>
      <w:r>
        <w:rPr>
          <w:rFonts w:hint="eastAsia" w:ascii="宋体" w:hAnsi="宋体" w:eastAsia="宋体"/>
          <w:sz w:val="21"/>
          <w:highlight w:val="none"/>
        </w:rPr>
        <w:t>手机短信/即时通讯信息/传真：手机短信、即时通讯信息、传真到达接收方特定系统的日期视为送达日期。</w:t>
      </w:r>
    </w:p>
    <w:p>
      <w:pPr>
        <w:widowControl w:val="0"/>
        <w:autoSpaceDE/>
        <w:autoSpaceDN/>
        <w:spacing w:beforeLines="0" w:afterLines="0" w:line="400" w:lineRule="exact"/>
        <w:ind w:firstLine="420" w:firstLineChars="200"/>
        <w:jc w:val="both"/>
        <w:rPr>
          <w:rFonts w:hint="eastAsia" w:ascii="宋体" w:hAnsi="宋体" w:eastAsia="宋体"/>
          <w:highlight w:val="none"/>
          <w:lang w:val="zh-CN"/>
        </w:rPr>
      </w:pPr>
      <w:r>
        <w:rPr>
          <w:rFonts w:hint="eastAsia" w:ascii="宋体" w:hAnsi="宋体"/>
          <w:highlight w:val="none"/>
          <w:lang w:val="en-US" w:eastAsia="zh-CN"/>
        </w:rPr>
        <w:t xml:space="preserve">18.2 </w:t>
      </w:r>
      <w:r>
        <w:rPr>
          <w:rFonts w:hint="eastAsia" w:ascii="宋体" w:hAnsi="宋体" w:eastAsia="宋体"/>
          <w:highlight w:val="none"/>
          <w:lang w:val="zh-CN"/>
        </w:rPr>
        <w:t>一方联系人或联系方式变更的，变更方应当在变更事宜发生之日起</w:t>
      </w:r>
      <w:r>
        <w:rPr>
          <w:rFonts w:hint="eastAsia" w:ascii="宋体" w:hAnsi="宋体"/>
          <w:highlight w:val="none"/>
          <w:u w:val="single"/>
          <w:lang w:val="en-US" w:eastAsia="zh-CN"/>
        </w:rPr>
        <w:t xml:space="preserve"> 3 </w:t>
      </w:r>
      <w:r>
        <w:rPr>
          <w:rFonts w:hint="eastAsia" w:ascii="宋体" w:hAnsi="宋体" w:eastAsia="宋体"/>
          <w:highlight w:val="none"/>
          <w:lang w:val="en-US" w:eastAsia="zh-CN"/>
        </w:rPr>
        <w:t>个工作日内</w:t>
      </w:r>
      <w:r>
        <w:rPr>
          <w:rFonts w:hint="eastAsia" w:ascii="宋体" w:hAnsi="宋体" w:eastAsia="宋体"/>
          <w:highlight w:val="none"/>
          <w:lang w:val="zh-CN"/>
        </w:rPr>
        <w:t>以书面形式通知对方；未及时通知所产生的相关责任和后果，由变更方承担。</w:t>
      </w:r>
    </w:p>
    <w:p>
      <w:pPr>
        <w:widowControl w:val="0"/>
        <w:autoSpaceDE/>
        <w:autoSpaceDN/>
        <w:spacing w:beforeLines="0" w:afterLines="0" w:line="400" w:lineRule="exact"/>
        <w:ind w:firstLine="420" w:firstLineChars="200"/>
        <w:jc w:val="both"/>
        <w:rPr>
          <w:rFonts w:hint="eastAsia" w:ascii="宋体" w:hAnsi="宋体" w:eastAsia="宋体"/>
          <w:sz w:val="21"/>
          <w:highlight w:val="none"/>
          <w:lang w:val="zh-CN"/>
        </w:rPr>
      </w:pPr>
      <w:r>
        <w:rPr>
          <w:rFonts w:hint="eastAsia" w:ascii="宋体" w:hAnsi="宋体"/>
          <w:highlight w:val="none"/>
          <w:lang w:val="en-US" w:eastAsia="zh-CN"/>
        </w:rPr>
        <w:t xml:space="preserve">18.3 </w:t>
      </w:r>
      <w:r>
        <w:rPr>
          <w:rFonts w:hint="eastAsia" w:ascii="宋体" w:hAnsi="宋体" w:eastAsia="宋体"/>
          <w:highlight w:val="none"/>
          <w:lang w:val="zh-CN"/>
        </w:rPr>
        <w:t>本条通知与送达为独立条款，不受合同整体或其他条款的效力影响，始终有效。</w:t>
      </w:r>
      <w:r>
        <w:rPr>
          <w:rFonts w:hint="eastAsia" w:ascii="宋体" w:hAnsi="宋体" w:eastAsia="宋体"/>
          <w:highlight w:val="none"/>
          <w:lang w:val="en-US" w:eastAsia="zh-CN"/>
        </w:rPr>
        <w:t xml:space="preserve"> </w:t>
      </w:r>
    </w:p>
    <w:p>
      <w:pPr>
        <w:pStyle w:val="11"/>
        <w:widowControl/>
        <w:autoSpaceDE w:val="0"/>
        <w:autoSpaceDN w:val="0"/>
        <w:spacing w:beforeLines="0" w:afterLines="0" w:line="400" w:lineRule="exact"/>
        <w:ind w:firstLine="422"/>
        <w:outlineLvl w:val="1"/>
        <w:rPr>
          <w:rFonts w:ascii="宋体" w:hAnsi="宋体"/>
          <w:b/>
          <w:bCs/>
          <w:szCs w:val="21"/>
          <w:highlight w:val="none"/>
          <w:lang w:val="zh-CN"/>
        </w:rPr>
      </w:pPr>
      <w:bookmarkStart w:id="75" w:name="_Toc11356"/>
      <w:bookmarkStart w:id="76" w:name="_Toc20469"/>
      <w:bookmarkStart w:id="77" w:name="_Toc26741"/>
      <w:bookmarkStart w:id="78" w:name="_Toc19697"/>
      <w:bookmarkStart w:id="79" w:name="_Toc13991"/>
      <w:r>
        <w:rPr>
          <w:rFonts w:hint="eastAsia" w:ascii="宋体" w:hAnsi="宋体"/>
          <w:b/>
          <w:bCs/>
          <w:szCs w:val="21"/>
          <w:highlight w:val="none"/>
          <w:lang w:val="zh-CN"/>
        </w:rPr>
        <w:t>第十</w:t>
      </w:r>
      <w:r>
        <w:rPr>
          <w:rFonts w:hint="eastAsia" w:ascii="宋体" w:hAnsi="宋体"/>
          <w:b/>
          <w:bCs/>
          <w:szCs w:val="21"/>
          <w:highlight w:val="none"/>
          <w:lang w:val="en-US" w:eastAsia="zh-CN"/>
        </w:rPr>
        <w:t xml:space="preserve">九条 </w:t>
      </w:r>
      <w:r>
        <w:rPr>
          <w:rFonts w:hint="eastAsia" w:ascii="宋体" w:hAnsi="宋体"/>
          <w:b/>
          <w:bCs/>
          <w:szCs w:val="21"/>
          <w:highlight w:val="none"/>
          <w:lang w:val="zh-CN"/>
        </w:rPr>
        <w:t>特别约定</w:t>
      </w:r>
      <w:bookmarkEnd w:id="75"/>
      <w:bookmarkEnd w:id="76"/>
      <w:bookmarkEnd w:id="77"/>
      <w:bookmarkEnd w:id="78"/>
      <w:bookmarkEnd w:id="79"/>
    </w:p>
    <w:p>
      <w:pPr>
        <w:pStyle w:val="11"/>
        <w:widowControl/>
        <w:autoSpaceDE w:val="0"/>
        <w:autoSpaceDN w:val="0"/>
        <w:spacing w:beforeLines="0" w:afterLines="0" w:line="400" w:lineRule="exact"/>
        <w:ind w:firstLine="420" w:firstLineChars="200"/>
        <w:rPr>
          <w:rFonts w:hint="eastAsia" w:ascii="宋体" w:hAnsi="宋体"/>
          <w:szCs w:val="21"/>
          <w:highlight w:val="none"/>
        </w:rPr>
      </w:pPr>
      <w:r>
        <w:rPr>
          <w:rFonts w:hint="eastAsia" w:ascii="宋体" w:hAnsi="宋体"/>
          <w:szCs w:val="21"/>
          <w:highlight w:val="none"/>
          <w:u w:val="single"/>
          <w:lang w:eastAsia="zh-CN"/>
        </w:rPr>
        <w:fldChar w:fldCharType="begin">
          <w:ffData>
            <w:name w:val="Text23"/>
            <w:enabled/>
            <w:calcOnExit w:val="0"/>
            <w:textInput/>
          </w:ffData>
        </w:fldChar>
      </w:r>
      <w:r>
        <w:rPr>
          <w:rFonts w:hint="eastAsia" w:ascii="宋体" w:hAnsi="宋体"/>
          <w:szCs w:val="21"/>
          <w:highlight w:val="none"/>
          <w:u w:val="single"/>
          <w:lang w:eastAsia="zh-CN"/>
        </w:rPr>
        <w:instrText xml:space="preserve">FORMTEXT</w:instrText>
      </w:r>
      <w:r>
        <w:rPr>
          <w:rFonts w:hint="eastAsia" w:ascii="宋体" w:hAnsi="宋体"/>
          <w:szCs w:val="21"/>
          <w:highlight w:val="none"/>
          <w:u w:val="single"/>
          <w:lang w:eastAsia="zh-CN"/>
        </w:rPr>
        <w:fldChar w:fldCharType="separate"/>
      </w:r>
      <w:r>
        <w:rPr>
          <w:rFonts w:hint="default" w:ascii="宋体" w:hAnsi="宋体"/>
          <w:szCs w:val="21"/>
          <w:highlight w:val="none"/>
          <w:u w:val="single"/>
          <w:lang w:val="en-US" w:eastAsia="zh-CN"/>
        </w:rPr>
        <w:t>     </w:t>
      </w:r>
      <w:r>
        <w:rPr>
          <w:rFonts w:hint="eastAsia" w:ascii="宋体" w:hAnsi="宋体"/>
          <w:szCs w:val="21"/>
          <w:highlight w:val="none"/>
          <w:u w:val="single"/>
          <w:lang w:eastAsia="zh-CN"/>
        </w:rPr>
        <w:fldChar w:fldCharType="end"/>
      </w:r>
    </w:p>
    <w:p>
      <w:pPr>
        <w:pStyle w:val="2"/>
        <w:spacing w:before="0" w:after="0" w:line="400" w:lineRule="exact"/>
        <w:ind w:firstLine="422" w:firstLineChars="200"/>
        <w:rPr>
          <w:rFonts w:ascii="宋体" w:hAnsi="宋体" w:eastAsia="宋体"/>
          <w:sz w:val="21"/>
          <w:szCs w:val="21"/>
          <w:highlight w:val="none"/>
        </w:rPr>
      </w:pPr>
      <w:bookmarkStart w:id="80" w:name="_Toc12495"/>
      <w:r>
        <w:rPr>
          <w:rFonts w:hint="eastAsia" w:ascii="宋体" w:hAnsi="宋体" w:eastAsia="宋体"/>
          <w:sz w:val="21"/>
          <w:szCs w:val="21"/>
          <w:highlight w:val="none"/>
        </w:rPr>
        <w:t>第</w:t>
      </w:r>
      <w:r>
        <w:rPr>
          <w:rFonts w:hint="eastAsia" w:ascii="宋体" w:hAnsi="宋体" w:eastAsia="宋体"/>
          <w:sz w:val="21"/>
          <w:szCs w:val="21"/>
          <w:highlight w:val="none"/>
          <w:lang w:val="en-US" w:eastAsia="zh-CN"/>
        </w:rPr>
        <w:t>二十</w:t>
      </w:r>
      <w:r>
        <w:rPr>
          <w:rFonts w:hint="eastAsia" w:ascii="宋体" w:hAnsi="宋体" w:eastAsia="宋体"/>
          <w:sz w:val="21"/>
          <w:szCs w:val="21"/>
          <w:highlight w:val="none"/>
        </w:rPr>
        <w:t>条 合同生效及其它</w:t>
      </w:r>
      <w:bookmarkEnd w:id="73"/>
      <w:bookmarkEnd w:id="74"/>
      <w:bookmarkEnd w:id="80"/>
      <w:r>
        <w:rPr>
          <w:rFonts w:hint="eastAsia" w:ascii="宋体" w:hAnsi="宋体" w:eastAsia="宋体"/>
          <w:sz w:val="21"/>
          <w:szCs w:val="21"/>
          <w:highlight w:val="none"/>
        </w:rPr>
        <w:t xml:space="preserve"> </w:t>
      </w:r>
    </w:p>
    <w:p>
      <w:pPr>
        <w:spacing w:line="400" w:lineRule="exact"/>
        <w:ind w:firstLine="420" w:firstLineChars="200"/>
        <w:rPr>
          <w:rFonts w:ascii="宋体" w:hAnsi="宋体"/>
          <w:szCs w:val="21"/>
          <w:highlight w:val="none"/>
        </w:rPr>
      </w:pPr>
      <w:r>
        <w:rPr>
          <w:rFonts w:hint="eastAsia" w:ascii="宋体" w:hAnsi="宋体"/>
          <w:szCs w:val="21"/>
          <w:highlight w:val="none"/>
          <w:lang w:val="en-US" w:eastAsia="zh-CN"/>
        </w:rPr>
        <w:t>20</w:t>
      </w:r>
      <w:r>
        <w:rPr>
          <w:rFonts w:hint="eastAsia" w:ascii="宋体" w:hAnsi="宋体"/>
          <w:szCs w:val="21"/>
          <w:highlight w:val="none"/>
        </w:rPr>
        <w:t>.1合同自</w:t>
      </w:r>
      <w:r>
        <w:rPr>
          <w:rFonts w:hint="eastAsia" w:ascii="宋体" w:hAnsi="宋体"/>
          <w:szCs w:val="21"/>
          <w:highlight w:val="none"/>
          <w:lang w:eastAsia="zh-CN"/>
        </w:rPr>
        <w:t>双方</w:t>
      </w:r>
      <w:r>
        <w:rPr>
          <w:rFonts w:hint="eastAsia" w:ascii="宋体" w:hAnsi="宋体"/>
          <w:szCs w:val="21"/>
          <w:highlight w:val="none"/>
        </w:rPr>
        <w:t>加盖公章之日起生效。</w:t>
      </w:r>
    </w:p>
    <w:p>
      <w:pPr>
        <w:spacing w:line="400" w:lineRule="exact"/>
        <w:ind w:firstLine="420" w:firstLineChars="200"/>
        <w:rPr>
          <w:rFonts w:ascii="宋体" w:hAnsi="宋体"/>
          <w:szCs w:val="21"/>
          <w:highlight w:val="none"/>
        </w:rPr>
      </w:pPr>
      <w:r>
        <w:rPr>
          <w:rFonts w:hint="eastAsia" w:ascii="宋体" w:hAnsi="宋体"/>
          <w:szCs w:val="21"/>
          <w:highlight w:val="none"/>
          <w:lang w:val="en-US" w:eastAsia="zh-CN"/>
        </w:rPr>
        <w:t>20</w:t>
      </w:r>
      <w:r>
        <w:rPr>
          <w:rFonts w:hint="eastAsia" w:ascii="宋体" w:hAnsi="宋体"/>
          <w:szCs w:val="21"/>
          <w:highlight w:val="none"/>
        </w:rPr>
        <w:t>.2本合同一式</w:t>
      </w:r>
      <w:r>
        <w:rPr>
          <w:rFonts w:hint="eastAsia" w:ascii="宋体" w:hAnsi="宋体"/>
          <w:szCs w:val="21"/>
          <w:highlight w:val="none"/>
          <w:u w:val="single"/>
        </w:rPr>
        <w:t>肆</w:t>
      </w:r>
      <w:r>
        <w:rPr>
          <w:rFonts w:hint="eastAsia" w:ascii="宋体" w:hAnsi="宋体"/>
          <w:szCs w:val="21"/>
          <w:highlight w:val="none"/>
        </w:rPr>
        <w:t>份，以中文书写，甲方执</w:t>
      </w:r>
      <w:r>
        <w:rPr>
          <w:rFonts w:hint="eastAsia" w:ascii="宋体" w:hAnsi="宋体"/>
          <w:szCs w:val="21"/>
          <w:highlight w:val="none"/>
          <w:u w:val="single"/>
        </w:rPr>
        <w:t>贰</w:t>
      </w:r>
      <w:r>
        <w:rPr>
          <w:rFonts w:hint="eastAsia" w:ascii="宋体" w:hAnsi="宋体"/>
          <w:szCs w:val="21"/>
          <w:highlight w:val="none"/>
        </w:rPr>
        <w:t>份、乙方执</w:t>
      </w:r>
      <w:r>
        <w:rPr>
          <w:rFonts w:hint="eastAsia" w:ascii="宋体" w:hAnsi="宋体"/>
          <w:szCs w:val="21"/>
          <w:highlight w:val="none"/>
          <w:u w:val="single"/>
        </w:rPr>
        <w:t>贰</w:t>
      </w:r>
      <w:r>
        <w:rPr>
          <w:rFonts w:hint="eastAsia" w:ascii="宋体" w:hAnsi="宋体"/>
          <w:szCs w:val="21"/>
          <w:highlight w:val="none"/>
        </w:rPr>
        <w:t>份，具有同等效力。</w:t>
      </w:r>
    </w:p>
    <w:p>
      <w:pPr>
        <w:spacing w:line="400" w:lineRule="exact"/>
        <w:ind w:firstLine="420" w:firstLineChars="200"/>
        <w:rPr>
          <w:rFonts w:ascii="宋体" w:hAnsi="宋体"/>
          <w:szCs w:val="21"/>
          <w:highlight w:val="none"/>
        </w:rPr>
      </w:pPr>
      <w:r>
        <w:rPr>
          <w:rFonts w:hint="eastAsia" w:ascii="宋体" w:hAnsi="宋体"/>
          <w:szCs w:val="21"/>
          <w:highlight w:val="none"/>
          <w:lang w:val="en-US" w:eastAsia="zh-CN"/>
        </w:rPr>
        <w:t>20</w:t>
      </w:r>
      <w:r>
        <w:rPr>
          <w:rFonts w:hint="eastAsia" w:ascii="宋体" w:hAnsi="宋体"/>
          <w:szCs w:val="21"/>
          <w:highlight w:val="none"/>
        </w:rPr>
        <w:t>.3</w:t>
      </w:r>
      <w:r>
        <w:rPr>
          <w:rFonts w:hint="eastAsia" w:ascii="宋体" w:hAnsi="宋体"/>
          <w:b/>
          <w:bCs/>
          <w:szCs w:val="21"/>
          <w:highlight w:val="none"/>
        </w:rPr>
        <w:t>本合同的附件：</w:t>
      </w:r>
      <w:bookmarkStart w:id="81" w:name="Text25"/>
      <w:r>
        <w:rPr>
          <w:rFonts w:hint="eastAsia" w:ascii="宋体" w:hAnsi="宋体" w:eastAsia="宋体" w:cs="Times New Roman"/>
          <w:b/>
          <w:bCs/>
          <w:kern w:val="2"/>
          <w:sz w:val="21"/>
          <w:szCs w:val="21"/>
          <w:highlight w:val="none"/>
          <w:u w:val="single"/>
          <w:lang w:val="en-US" w:eastAsia="zh-CN" w:bidi="ar-SA"/>
        </w:rPr>
        <w:fldChar w:fldCharType="begin">
          <w:ffData>
            <w:name w:val="Text25"/>
            <w:enabled/>
            <w:calcOnExit w:val="0"/>
            <w:textInput>
              <w:default w:val=" 《工作说明书》（如有）、《保密协议》（需签字盖章确认）、《服务水平协议》、《合作单位人员驻场须知》（如有） "/>
            </w:textInput>
          </w:ffData>
        </w:fldChar>
      </w:r>
      <w:r>
        <w:rPr>
          <w:rFonts w:hint="eastAsia" w:ascii="宋体" w:hAnsi="宋体" w:eastAsia="宋体" w:cs="Times New Roman"/>
          <w:b/>
          <w:bCs/>
          <w:kern w:val="2"/>
          <w:sz w:val="21"/>
          <w:szCs w:val="21"/>
          <w:highlight w:val="none"/>
          <w:u w:val="single"/>
          <w:lang w:val="en-US" w:eastAsia="zh-CN" w:bidi="ar-SA"/>
        </w:rPr>
        <w:instrText xml:space="preserve">FORMTEXT</w:instrText>
      </w:r>
      <w:r>
        <w:rPr>
          <w:rFonts w:hint="eastAsia" w:ascii="宋体" w:hAnsi="宋体" w:eastAsia="宋体" w:cs="Times New Roman"/>
          <w:b/>
          <w:bCs/>
          <w:kern w:val="2"/>
          <w:sz w:val="21"/>
          <w:szCs w:val="21"/>
          <w:highlight w:val="none"/>
          <w:u w:val="single"/>
          <w:lang w:val="en-US" w:eastAsia="zh-CN" w:bidi="ar-SA"/>
        </w:rPr>
        <w:fldChar w:fldCharType="separate"/>
      </w:r>
      <w:r>
        <w:rPr>
          <w:rFonts w:hint="eastAsia" w:ascii="宋体" w:hAnsi="宋体" w:eastAsia="宋体" w:cs="Times New Roman"/>
          <w:b/>
          <w:bCs/>
          <w:kern w:val="2"/>
          <w:sz w:val="21"/>
          <w:szCs w:val="21"/>
          <w:highlight w:val="none"/>
          <w:u w:val="single"/>
          <w:lang w:val="en-US" w:eastAsia="zh-CN" w:bidi="ar-SA"/>
        </w:rPr>
        <w:t xml:space="preserve"> 《工作说明书》（如有）、《保密协议》（需签字盖章确认）、《服务水平协议》、《合作单位人员驻场须知》（如有） </w:t>
      </w:r>
      <w:r>
        <w:rPr>
          <w:rFonts w:hint="eastAsia" w:ascii="宋体" w:hAnsi="宋体" w:eastAsia="宋体" w:cs="Times New Roman"/>
          <w:b/>
          <w:bCs/>
          <w:kern w:val="2"/>
          <w:sz w:val="21"/>
          <w:szCs w:val="21"/>
          <w:highlight w:val="none"/>
          <w:u w:val="single"/>
          <w:lang w:val="en-US" w:eastAsia="zh-CN" w:bidi="ar-SA"/>
        </w:rPr>
        <w:fldChar w:fldCharType="end"/>
      </w:r>
      <w:bookmarkEnd w:id="81"/>
      <w:r>
        <w:rPr>
          <w:rFonts w:hint="eastAsia" w:ascii="宋体" w:hAnsi="宋体"/>
          <w:szCs w:val="21"/>
          <w:highlight w:val="none"/>
        </w:rPr>
        <w:t>为本合同不可分割的组成部分，并且与本合同正文的条款具有同等效力。</w:t>
      </w:r>
    </w:p>
    <w:p>
      <w:pPr>
        <w:pStyle w:val="2"/>
        <w:spacing w:before="0" w:after="0" w:line="400" w:lineRule="exact"/>
        <w:ind w:firstLine="422" w:firstLineChars="200"/>
        <w:rPr>
          <w:rFonts w:ascii="宋体" w:hAnsi="宋体" w:eastAsia="宋体"/>
          <w:sz w:val="21"/>
          <w:szCs w:val="21"/>
          <w:highlight w:val="none"/>
        </w:rPr>
      </w:pPr>
      <w:bookmarkStart w:id="82" w:name="_Toc365467765"/>
      <w:bookmarkStart w:id="83" w:name="_Toc31050"/>
      <w:bookmarkStart w:id="84" w:name="_Toc25711"/>
      <w:r>
        <w:rPr>
          <w:rFonts w:hint="eastAsia" w:ascii="宋体" w:hAnsi="宋体" w:eastAsia="宋体"/>
          <w:sz w:val="21"/>
          <w:szCs w:val="21"/>
          <w:highlight w:val="none"/>
        </w:rPr>
        <w:t>第</w:t>
      </w:r>
      <w:r>
        <w:rPr>
          <w:rFonts w:hint="eastAsia" w:ascii="宋体" w:hAnsi="宋体" w:eastAsia="宋体"/>
          <w:sz w:val="21"/>
          <w:szCs w:val="21"/>
          <w:highlight w:val="none"/>
          <w:lang w:val="en-US" w:eastAsia="zh-CN"/>
        </w:rPr>
        <w:t>二十一</w:t>
      </w:r>
      <w:r>
        <w:rPr>
          <w:rFonts w:hint="eastAsia" w:ascii="宋体" w:hAnsi="宋体" w:eastAsia="宋体"/>
          <w:sz w:val="21"/>
          <w:szCs w:val="21"/>
          <w:highlight w:val="none"/>
        </w:rPr>
        <w:t>条 未尽事宜</w:t>
      </w:r>
      <w:bookmarkEnd w:id="82"/>
      <w:bookmarkEnd w:id="83"/>
      <w:bookmarkEnd w:id="84"/>
    </w:p>
    <w:p>
      <w:pPr>
        <w:spacing w:line="400" w:lineRule="exact"/>
        <w:ind w:firstLine="420" w:firstLineChars="200"/>
        <w:rPr>
          <w:rFonts w:hint="eastAsia" w:ascii="宋体" w:hAnsi="宋体"/>
          <w:szCs w:val="21"/>
          <w:highlight w:val="none"/>
        </w:rPr>
      </w:pPr>
      <w:r>
        <w:rPr>
          <w:rFonts w:hint="eastAsia" w:ascii="宋体" w:hAnsi="宋体"/>
          <w:szCs w:val="21"/>
          <w:highlight w:val="none"/>
          <w:lang w:val="en-US" w:eastAsia="zh-CN"/>
        </w:rPr>
        <w:t>21</w:t>
      </w:r>
      <w:r>
        <w:rPr>
          <w:rFonts w:hint="eastAsia" w:ascii="宋体" w:hAnsi="宋体"/>
          <w:szCs w:val="21"/>
          <w:highlight w:val="none"/>
        </w:rPr>
        <w:t>.1本合同未尽事宜应按《中华人民共和国</w:t>
      </w:r>
      <w:r>
        <w:rPr>
          <w:rFonts w:hint="eastAsia" w:ascii="宋体" w:hAnsi="宋体"/>
          <w:szCs w:val="21"/>
          <w:highlight w:val="none"/>
          <w:lang w:val="en-US" w:eastAsia="zh-CN"/>
        </w:rPr>
        <w:t>民法典</w:t>
      </w:r>
      <w:r>
        <w:rPr>
          <w:rFonts w:hint="eastAsia" w:ascii="宋体" w:hAnsi="宋体"/>
          <w:szCs w:val="21"/>
          <w:highlight w:val="none"/>
        </w:rPr>
        <w:t>》之规定解释。</w:t>
      </w:r>
    </w:p>
    <w:p>
      <w:pPr>
        <w:spacing w:line="400" w:lineRule="exact"/>
        <w:ind w:firstLine="420" w:firstLineChars="200"/>
        <w:rPr>
          <w:rFonts w:hint="eastAsia" w:ascii="宋体" w:hAnsi="宋体"/>
          <w:szCs w:val="21"/>
          <w:highlight w:val="none"/>
        </w:rPr>
      </w:pPr>
    </w:p>
    <w:p>
      <w:pPr>
        <w:spacing w:line="400" w:lineRule="exact"/>
        <w:jc w:val="center"/>
        <w:rPr>
          <w:rFonts w:hint="eastAsia" w:ascii="宋体" w:hAnsi="宋体"/>
          <w:b/>
          <w:szCs w:val="21"/>
          <w:highlight w:val="none"/>
        </w:rPr>
      </w:pPr>
      <w:r>
        <w:rPr>
          <w:rFonts w:hint="eastAsia" w:ascii="宋体" w:hAnsi="宋体"/>
          <w:b/>
          <w:szCs w:val="21"/>
          <w:highlight w:val="none"/>
        </w:rPr>
        <w:t>（以下为协议签署部分，无正文）</w:t>
      </w:r>
    </w:p>
    <w:p>
      <w:pPr>
        <w:spacing w:line="400" w:lineRule="exact"/>
        <w:jc w:val="center"/>
        <w:rPr>
          <w:rFonts w:hint="eastAsia" w:ascii="宋体" w:hAnsi="宋体"/>
          <w:b/>
          <w:szCs w:val="21"/>
          <w:highlight w:val="none"/>
        </w:rPr>
      </w:pPr>
    </w:p>
    <w:p>
      <w:pPr>
        <w:spacing w:line="400" w:lineRule="exact"/>
        <w:ind w:firstLine="420" w:firstLineChars="200"/>
        <w:rPr>
          <w:rFonts w:ascii="宋体" w:hAnsi="宋体"/>
          <w:szCs w:val="21"/>
          <w:highlight w:val="none"/>
        </w:rPr>
      </w:pPr>
      <w:r>
        <w:rPr>
          <w:rFonts w:hint="eastAsia" w:ascii="宋体" w:hAnsi="宋体"/>
          <w:szCs w:val="21"/>
          <w:highlight w:val="none"/>
        </w:rPr>
        <w:t>甲方：江苏常熟农村商业银行股份有限公司       乙方：</w:t>
      </w:r>
      <w:r>
        <w:rPr>
          <w:rFonts w:hint="eastAsia" w:ascii="宋体" w:hAnsi="宋体"/>
          <w:szCs w:val="21"/>
          <w:highlight w:val="none"/>
        </w:rPr>
        <w:fldChar w:fldCharType="begin">
          <w:ffData>
            <w:name w:val="Text26"/>
            <w:enabled/>
            <w:calcOnExit w:val="0"/>
            <w:textInput/>
          </w:ffData>
        </w:fldChar>
      </w:r>
      <w:bookmarkStart w:id="85" w:name="Text26"/>
      <w:r>
        <w:rPr>
          <w:rFonts w:hint="eastAsia" w:ascii="宋体" w:hAnsi="宋体"/>
          <w:szCs w:val="21"/>
          <w:highlight w:val="none"/>
        </w:rPr>
        <w:instrText xml:space="preserve">FORMTEXT</w:instrText>
      </w:r>
      <w:r>
        <w:rPr>
          <w:rFonts w:hint="eastAsia" w:ascii="宋体" w:hAnsi="宋体"/>
          <w:szCs w:val="21"/>
          <w:highlight w:val="none"/>
        </w:rPr>
        <w:fldChar w:fldCharType="separate"/>
      </w:r>
      <w:r>
        <w:rPr>
          <w:rFonts w:hint="default" w:ascii="宋体" w:hAnsi="宋体"/>
          <w:szCs w:val="21"/>
          <w:highlight w:val="none"/>
          <w:lang w:val="en-US"/>
        </w:rPr>
        <w:t>     </w:t>
      </w:r>
      <w:r>
        <w:rPr>
          <w:rFonts w:hint="eastAsia" w:ascii="宋体" w:hAnsi="宋体"/>
          <w:szCs w:val="21"/>
          <w:highlight w:val="none"/>
        </w:rPr>
        <w:fldChar w:fldCharType="end"/>
      </w:r>
      <w:bookmarkEnd w:id="85"/>
    </w:p>
    <w:p>
      <w:pPr>
        <w:spacing w:line="400" w:lineRule="exact"/>
        <w:ind w:firstLine="420" w:firstLineChars="200"/>
        <w:rPr>
          <w:rFonts w:ascii="宋体" w:hAnsi="宋体"/>
          <w:szCs w:val="21"/>
          <w:highlight w:val="none"/>
        </w:rPr>
      </w:pPr>
    </w:p>
    <w:p>
      <w:pPr>
        <w:widowControl/>
        <w:autoSpaceDN w:val="0"/>
        <w:spacing w:line="360" w:lineRule="auto"/>
        <w:ind w:firstLine="420"/>
        <w:rPr>
          <w:rFonts w:hint="eastAsia" w:ascii="宋体" w:hAnsi="宋体"/>
          <w:szCs w:val="21"/>
          <w:highlight w:val="none"/>
        </w:rPr>
      </w:pPr>
      <w:r>
        <w:rPr>
          <w:rFonts w:hint="eastAsia" w:ascii="宋体" w:hAnsi="宋体"/>
          <w:szCs w:val="21"/>
          <w:highlight w:val="none"/>
        </w:rPr>
        <w:t xml:space="preserve">法定代表人:                                  法定代表人 </w:t>
      </w:r>
      <w:r>
        <w:rPr>
          <w:rFonts w:ascii="宋体" w:hAnsi="宋体"/>
          <w:szCs w:val="21"/>
          <w:highlight w:val="none"/>
        </w:rPr>
        <w:t>:</w:t>
      </w:r>
      <w:r>
        <w:rPr>
          <w:rFonts w:hint="eastAsia" w:ascii="宋体" w:hAnsi="宋体"/>
          <w:szCs w:val="21"/>
          <w:highlight w:val="none"/>
        </w:rPr>
        <w:t xml:space="preserve">                 </w:t>
      </w:r>
    </w:p>
    <w:p>
      <w:pPr>
        <w:widowControl/>
        <w:autoSpaceDN w:val="0"/>
        <w:spacing w:line="360" w:lineRule="auto"/>
        <w:ind w:firstLine="420"/>
        <w:rPr>
          <w:rFonts w:hint="eastAsia" w:ascii="宋体" w:hAnsi="宋体"/>
          <w:szCs w:val="21"/>
          <w:highlight w:val="none"/>
          <w:u w:val="single"/>
        </w:rPr>
      </w:pPr>
      <w:r>
        <w:rPr>
          <w:rFonts w:hint="eastAsia" w:ascii="宋体" w:hAnsi="宋体"/>
          <w:szCs w:val="21"/>
          <w:highlight w:val="none"/>
        </w:rPr>
        <w:t>或授权代理人：</w:t>
      </w:r>
      <w:r>
        <w:rPr>
          <w:rFonts w:hint="eastAsia" w:ascii="宋体" w:hAnsi="宋体"/>
          <w:szCs w:val="21"/>
          <w:highlight w:val="none"/>
          <w:u w:val="single"/>
        </w:rPr>
        <w:t xml:space="preserve">（签字）       </w:t>
      </w:r>
      <w:r>
        <w:rPr>
          <w:rFonts w:hint="eastAsia" w:ascii="宋体" w:hAnsi="宋体"/>
          <w:szCs w:val="21"/>
          <w:highlight w:val="none"/>
        </w:rPr>
        <w:t xml:space="preserve">                 或授权代理人：</w:t>
      </w:r>
      <w:r>
        <w:rPr>
          <w:rFonts w:hint="eastAsia" w:ascii="宋体" w:hAnsi="宋体"/>
          <w:szCs w:val="21"/>
          <w:highlight w:val="none"/>
          <w:u w:val="single"/>
        </w:rPr>
        <w:t xml:space="preserve">（签字）       </w:t>
      </w:r>
    </w:p>
    <w:p>
      <w:pPr>
        <w:spacing w:line="400" w:lineRule="exact"/>
        <w:ind w:firstLine="420" w:firstLineChars="200"/>
        <w:rPr>
          <w:rFonts w:ascii="宋体" w:hAnsi="宋体"/>
          <w:szCs w:val="21"/>
          <w:highlight w:val="none"/>
        </w:rPr>
      </w:pPr>
    </w:p>
    <w:p>
      <w:pPr>
        <w:spacing w:line="400" w:lineRule="exact"/>
        <w:ind w:firstLine="420" w:firstLineChars="200"/>
        <w:rPr>
          <w:rFonts w:hint="eastAsia" w:ascii="宋体" w:hAnsi="宋体"/>
          <w:szCs w:val="21"/>
          <w:highlight w:val="none"/>
        </w:rPr>
      </w:pPr>
      <w:r>
        <w:rPr>
          <w:rFonts w:hint="eastAsia" w:ascii="宋体" w:hAnsi="宋体"/>
          <w:szCs w:val="21"/>
          <w:highlight w:val="none"/>
        </w:rPr>
        <w:t>合同签署日期：</w:t>
      </w:r>
      <w:r>
        <w:rPr>
          <w:rFonts w:hint="eastAsia"/>
          <w:szCs w:val="21"/>
          <w:highlight w:val="none"/>
          <w:u w:val="single"/>
        </w:rPr>
        <w:t xml:space="preserve">      </w:t>
      </w:r>
      <w:r>
        <w:rPr>
          <w:rFonts w:hint="eastAsia"/>
          <w:szCs w:val="21"/>
          <w:highlight w:val="none"/>
        </w:rPr>
        <w:t>年</w:t>
      </w:r>
      <w:r>
        <w:rPr>
          <w:rFonts w:hint="eastAsia"/>
          <w:szCs w:val="21"/>
          <w:highlight w:val="none"/>
          <w:u w:val="single"/>
        </w:rPr>
        <w:t xml:space="preserve">    </w:t>
      </w:r>
      <w:r>
        <w:rPr>
          <w:rFonts w:hint="eastAsia"/>
          <w:szCs w:val="21"/>
          <w:highlight w:val="none"/>
        </w:rPr>
        <w:t>月</w:t>
      </w:r>
      <w:r>
        <w:rPr>
          <w:rFonts w:hint="eastAsia"/>
          <w:szCs w:val="21"/>
          <w:highlight w:val="none"/>
          <w:u w:val="single"/>
        </w:rPr>
        <w:t xml:space="preserve">    </w:t>
      </w:r>
      <w:r>
        <w:rPr>
          <w:rFonts w:hint="eastAsia"/>
          <w:szCs w:val="21"/>
          <w:highlight w:val="none"/>
        </w:rPr>
        <w:t>日</w:t>
      </w:r>
    </w:p>
    <w:p>
      <w:pPr>
        <w:spacing w:line="400" w:lineRule="exact"/>
        <w:ind w:firstLine="420" w:firstLineChars="200"/>
        <w:rPr>
          <w:szCs w:val="21"/>
          <w:highlight w:val="none"/>
        </w:rPr>
      </w:pPr>
      <w:r>
        <w:rPr>
          <w:rFonts w:hint="eastAsia" w:ascii="宋体" w:hAnsi="宋体"/>
          <w:szCs w:val="21"/>
          <w:highlight w:val="none"/>
        </w:rPr>
        <w:t>合同签署地：江苏</w:t>
      </w:r>
      <w:r>
        <w:rPr>
          <w:rFonts w:hint="eastAsia" w:ascii="宋体" w:hAnsi="宋体"/>
          <w:szCs w:val="21"/>
          <w:highlight w:val="none"/>
          <w:lang w:val="en-US" w:eastAsia="zh-CN"/>
        </w:rPr>
        <w:t>苏州</w:t>
      </w:r>
    </w:p>
    <w:p>
      <w:pPr>
        <w:rPr>
          <w:highlight w:val="none"/>
        </w:rPr>
      </w:pPr>
    </w:p>
    <w:sectPr>
      <w:headerReference r:id="rId3" w:type="default"/>
      <w:footerReference r:id="rId4" w:type="default"/>
      <w:pgSz w:w="11906" w:h="16838"/>
      <w:pgMar w:top="1043" w:right="1230" w:bottom="1043" w:left="123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itka Banner">
    <w:panose1 w:val="02000505000000020004"/>
    <w:charset w:val="00"/>
    <w:family w:val="auto"/>
    <w:pitch w:val="default"/>
    <w:sig w:usb0="A00002EF" w:usb1="4000204B" w:usb2="00000000" w:usb3="00000000" w:csb0="2000019F" w:csb1="00000000"/>
  </w:font>
  <w:font w:name="Wingdings">
    <w:panose1 w:val="0500000000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r>
                            <w:rPr>
                              <w:rFonts w:hint="eastAsia"/>
                              <w:sz w:val="18"/>
                            </w:rPr>
                            <w:t xml:space="preserve"> 页 共 </w:t>
                          </w:r>
                          <w:r>
                            <w:rPr>
                              <w:sz w:val="18"/>
                            </w:rPr>
                            <w:fldChar w:fldCharType="begin"/>
                          </w:r>
                          <w:r>
                            <w:rPr>
                              <w:sz w:val="18"/>
                            </w:rPr>
                            <w:instrText xml:space="preserve"> </w:instrText>
                          </w:r>
                          <w:r>
                            <w:rPr>
                              <w:rFonts w:hint="eastAsia"/>
                              <w:sz w:val="18"/>
                            </w:rPr>
                            <w:instrText xml:space="preserve">NUMPAGES   \* MERGEFORMAT</w:instrText>
                          </w:r>
                          <w:r>
                            <w:rPr>
                              <w:sz w:val="18"/>
                            </w:rPr>
                            <w:instrText xml:space="preserve"> </w:instrText>
                          </w:r>
                          <w:r>
                            <w:rPr>
                              <w:sz w:val="18"/>
                            </w:rPr>
                            <w:fldChar w:fldCharType="separate"/>
                          </w:r>
                          <w:r>
                            <w:rPr>
                              <w:sz w:val="18"/>
                            </w:rPr>
                            <w:t>8</w:t>
                          </w:r>
                          <w:r>
                            <w:rPr>
                              <w:sz w:val="18"/>
                            </w:rPr>
                            <w:fldChar w:fldCharType="end"/>
                          </w:r>
                          <w:r>
                            <w:rPr>
                              <w:rFonts w:hint="eastAsia"/>
                              <w:sz w:val="18"/>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snapToGrid w:val="0"/>
                      <w:rPr>
                        <w:rFonts w:hint="eastAsia"/>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r>
                      <w:rPr>
                        <w:rFonts w:hint="eastAsia"/>
                        <w:sz w:val="18"/>
                      </w:rPr>
                      <w:t xml:space="preserve"> 页 共 </w:t>
                    </w:r>
                    <w:r>
                      <w:rPr>
                        <w:sz w:val="18"/>
                      </w:rPr>
                      <w:fldChar w:fldCharType="begin"/>
                    </w:r>
                    <w:r>
                      <w:rPr>
                        <w:sz w:val="18"/>
                      </w:rPr>
                      <w:instrText xml:space="preserve"> </w:instrText>
                    </w:r>
                    <w:r>
                      <w:rPr>
                        <w:rFonts w:hint="eastAsia"/>
                        <w:sz w:val="18"/>
                      </w:rPr>
                      <w:instrText xml:space="preserve">NUMPAGES   \* MERGEFORMAT</w:instrText>
                    </w:r>
                    <w:r>
                      <w:rPr>
                        <w:sz w:val="18"/>
                      </w:rPr>
                      <w:instrText xml:space="preserve"> </w:instrText>
                    </w:r>
                    <w:r>
                      <w:rPr>
                        <w:sz w:val="18"/>
                      </w:rPr>
                      <w:fldChar w:fldCharType="separate"/>
                    </w:r>
                    <w:r>
                      <w:rPr>
                        <w:sz w:val="18"/>
                      </w:rPr>
                      <w:t>8</w:t>
                    </w:r>
                    <w:r>
                      <w:rPr>
                        <w:sz w:val="18"/>
                      </w:rPr>
                      <w:fldChar w:fldCharType="end"/>
                    </w:r>
                    <w:r>
                      <w:rPr>
                        <w:rFonts w:hint="eastAsia"/>
                        <w:sz w:val="18"/>
                      </w:rPr>
                      <w:t xml:space="preserve"> 页</w:t>
                    </w:r>
                  </w:p>
                </w:txbxContent>
              </v:textbox>
            </v:shape>
          </w:pict>
        </mc:Fallback>
      </mc:AlternateContent>
    </w:r>
    <w:r>
      <w:rPr>
        <w:rFonts w:hint="eastAsia"/>
      </w:rPr>
      <w:t>江苏常熟农村商业银行股份有限公司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0"/>
      </w:pBdr>
      <w:jc w:val="right"/>
      <w:rPr>
        <w:rFonts w:hint="eastAsia"/>
      </w:rPr>
    </w:pPr>
    <w:r>
      <w:rPr>
        <w:rFonts w:hint="eastAsia"/>
      </w:rPr>
      <w:t>20</w:t>
    </w:r>
    <w:r>
      <w:rPr>
        <w:rFonts w:hint="eastAsia"/>
        <w:lang w:val="en-US" w:eastAsia="zh-CN"/>
      </w:rPr>
      <w:t>23</w:t>
    </w:r>
    <w:r>
      <w:rPr>
        <w:rFonts w:hint="eastAsia"/>
      </w:rPr>
      <w:t>年</w:t>
    </w:r>
    <w:r>
      <w:rPr>
        <w:rFonts w:hint="eastAsia"/>
        <w:lang w:val="en-US" w:eastAsia="zh-CN"/>
      </w:rPr>
      <w:t>05</w:t>
    </w:r>
    <w:r>
      <w:rPr>
        <w:rFonts w:hint="eastAsia"/>
      </w:rPr>
      <w:t>月版</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管丽梅">
    <w15:presenceInfo w15:providerId="None" w15:userId="管丽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dit="forms" w:enforcement="1" w:cryptProviderType="rsaFull" w:cryptAlgorithmClass="hash" w:cryptAlgorithmType="typeAny" w:cryptAlgorithmSid="4" w:cryptSpinCount="0" w:hash="Rzj+LIgQfbye7E2OEy1FbRCRoWs=" w:salt="FRBaHAuVkrNbDz5tC/9vV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C05D2E"/>
    <w:rsid w:val="0188618F"/>
    <w:rsid w:val="018A1AD1"/>
    <w:rsid w:val="06371E26"/>
    <w:rsid w:val="0645016C"/>
    <w:rsid w:val="069C4605"/>
    <w:rsid w:val="0A2C241E"/>
    <w:rsid w:val="0AC51E75"/>
    <w:rsid w:val="0DDE0E5B"/>
    <w:rsid w:val="0DED427D"/>
    <w:rsid w:val="0F5B32F4"/>
    <w:rsid w:val="13633AC5"/>
    <w:rsid w:val="15381A78"/>
    <w:rsid w:val="174A210B"/>
    <w:rsid w:val="190F5025"/>
    <w:rsid w:val="19A11FA3"/>
    <w:rsid w:val="19C006A8"/>
    <w:rsid w:val="1A267DEA"/>
    <w:rsid w:val="20106DDF"/>
    <w:rsid w:val="21F53BC3"/>
    <w:rsid w:val="23EA5DB2"/>
    <w:rsid w:val="263D5327"/>
    <w:rsid w:val="26ED6C4A"/>
    <w:rsid w:val="272606E2"/>
    <w:rsid w:val="27F053CD"/>
    <w:rsid w:val="295811E3"/>
    <w:rsid w:val="2AAA3252"/>
    <w:rsid w:val="2B202751"/>
    <w:rsid w:val="2E3F7B96"/>
    <w:rsid w:val="33327ED1"/>
    <w:rsid w:val="354459EC"/>
    <w:rsid w:val="35C05D2E"/>
    <w:rsid w:val="375438D3"/>
    <w:rsid w:val="38641CFA"/>
    <w:rsid w:val="394E37C2"/>
    <w:rsid w:val="3B056E99"/>
    <w:rsid w:val="3B552D32"/>
    <w:rsid w:val="3C313DD8"/>
    <w:rsid w:val="3CF17BCD"/>
    <w:rsid w:val="3EFB5176"/>
    <w:rsid w:val="42CD3499"/>
    <w:rsid w:val="42D75708"/>
    <w:rsid w:val="4342355F"/>
    <w:rsid w:val="45401A05"/>
    <w:rsid w:val="45D070E3"/>
    <w:rsid w:val="46E66B75"/>
    <w:rsid w:val="48F906C8"/>
    <w:rsid w:val="4E216C7B"/>
    <w:rsid w:val="4F152E0B"/>
    <w:rsid w:val="50CB22B7"/>
    <w:rsid w:val="50F27317"/>
    <w:rsid w:val="52C24482"/>
    <w:rsid w:val="5604532D"/>
    <w:rsid w:val="57032B9D"/>
    <w:rsid w:val="578560D1"/>
    <w:rsid w:val="57C61633"/>
    <w:rsid w:val="57C94D68"/>
    <w:rsid w:val="5893139E"/>
    <w:rsid w:val="5CBD2EA5"/>
    <w:rsid w:val="5DB14D75"/>
    <w:rsid w:val="5F0F29F5"/>
    <w:rsid w:val="600F7972"/>
    <w:rsid w:val="601D7EBE"/>
    <w:rsid w:val="60385E6B"/>
    <w:rsid w:val="61371415"/>
    <w:rsid w:val="640844FD"/>
    <w:rsid w:val="672C4D35"/>
    <w:rsid w:val="68AE646C"/>
    <w:rsid w:val="6A920C68"/>
    <w:rsid w:val="6C1D6AE4"/>
    <w:rsid w:val="6C221763"/>
    <w:rsid w:val="6FE86762"/>
    <w:rsid w:val="70BA3B75"/>
    <w:rsid w:val="70D37E0A"/>
    <w:rsid w:val="70E92E2A"/>
    <w:rsid w:val="70F0039B"/>
    <w:rsid w:val="71627EF6"/>
    <w:rsid w:val="72545140"/>
    <w:rsid w:val="74E61386"/>
    <w:rsid w:val="75D05920"/>
    <w:rsid w:val="766B0291"/>
    <w:rsid w:val="78A704FB"/>
    <w:rsid w:val="7A486993"/>
    <w:rsid w:val="7B0154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5" w:lineRule="auto"/>
      <w:outlineLvl w:val="1"/>
    </w:pPr>
    <w:rPr>
      <w:rFonts w:ascii="Arial" w:hAnsi="Arial" w:eastAsia="黑体" w:cs="Times New Roman"/>
      <w:b/>
      <w:kern w:val="0"/>
      <w:sz w:val="32"/>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sz w:val="24"/>
    </w:r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7">
    <w:name w:val="toc 2"/>
    <w:basedOn w:val="1"/>
    <w:next w:val="1"/>
    <w:qFormat/>
    <w:uiPriority w:val="0"/>
    <w:pPr>
      <w:ind w:left="420" w:leftChars="200"/>
    </w:pPr>
  </w:style>
  <w:style w:type="paragraph" w:styleId="10">
    <w:name w:val="List Paragraph"/>
    <w:basedOn w:val="1"/>
    <w:qFormat/>
    <w:uiPriority w:val="0"/>
    <w:pPr>
      <w:ind w:firstLine="420" w:firstLineChars="200"/>
    </w:pPr>
    <w:rPr>
      <w:rFonts w:ascii="Arial" w:hAnsi="Arial"/>
      <w:szCs w:val="22"/>
    </w:rPr>
  </w:style>
  <w:style w:type="paragraph" w:customStyle="1" w:styleId="11">
    <w:name w:val="_Style 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2021-12-20T08:18:00Z</dcterms:created>
  <dc:creator>lenovo</dc:creator>
  <cp:lastModifiedBy>WWJ</cp:lastModifiedBy>
  <dcterms:modified xsi:type="dcterms:W3CDTF">2023-09-26T07:26:08Z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B2254ADE5D0A4E72AF9E6C937E0B6DB2</vt:lpwstr>
  </property>
</Properties>
</file>